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CDECC" w14:textId="41864DD6" w:rsidR="00934E27" w:rsidRDefault="00322BD2" w:rsidP="00D919D6">
      <w:pPr>
        <w:pStyle w:val="NoSpacing"/>
      </w:pPr>
      <w:r>
        <w:rPr>
          <w:b/>
        </w:rPr>
        <w:t>S</w:t>
      </w:r>
      <w:r w:rsidR="005D60B4">
        <w:rPr>
          <w:b/>
        </w:rPr>
        <w:t>2</w:t>
      </w:r>
      <w:del w:id="0" w:author="Pande,Mala" w:date="2018-04-12T08:37:00Z">
        <w:r w:rsidDel="00AE502D">
          <w:rPr>
            <w:b/>
          </w:rPr>
          <w:delText>a</w:delText>
        </w:r>
      </w:del>
      <w:r w:rsidR="006F22C6" w:rsidRPr="00732E53">
        <w:rPr>
          <w:rFonts w:ascii="Arial" w:hAnsi="Arial" w:cs="Arial"/>
          <w:b/>
          <w:sz w:val="16"/>
          <w:szCs w:val="16"/>
        </w:rPr>
        <w:t xml:space="preserve"> </w:t>
      </w:r>
      <w:r w:rsidR="006F22C6" w:rsidRPr="00732E53">
        <w:rPr>
          <w:b/>
        </w:rPr>
        <w:t>Table</w:t>
      </w:r>
      <w:r w:rsidR="006F22C6" w:rsidRPr="006F22C6">
        <w:t>.</w:t>
      </w:r>
      <w:r w:rsidR="003707CC">
        <w:t xml:space="preserve"> </w:t>
      </w:r>
      <w:r w:rsidR="005551DE" w:rsidRPr="00322BD2">
        <w:rPr>
          <w:b/>
        </w:rPr>
        <w:t xml:space="preserve">Odds ratio (OR) estimates with 95% confidence interval (CI) for association </w:t>
      </w:r>
      <w:r w:rsidR="00934E27" w:rsidRPr="00322BD2">
        <w:rPr>
          <w:b/>
        </w:rPr>
        <w:t xml:space="preserve">of selected </w:t>
      </w:r>
      <w:r w:rsidR="00F73F29" w:rsidRPr="00F73F29">
        <w:rPr>
          <w:b/>
        </w:rPr>
        <w:t>colorectal cancer</w:t>
      </w:r>
      <w:r w:rsidR="00F73F29">
        <w:t xml:space="preserve"> </w:t>
      </w:r>
      <w:r w:rsidR="00934E27" w:rsidRPr="00322BD2">
        <w:rPr>
          <w:b/>
        </w:rPr>
        <w:t>GWAS SNPs with the breast-colorectal cancer phenotype</w:t>
      </w:r>
      <w:r w:rsidR="00934E27">
        <w:t xml:space="preserve">. </w:t>
      </w:r>
      <w:r w:rsidR="009F66B1">
        <w:t>(</w:t>
      </w:r>
      <w:r w:rsidR="00BC266C">
        <w:t xml:space="preserve">Selected GWAS SNPs are </w:t>
      </w:r>
      <w:r w:rsidR="009F66B1">
        <w:t>SNPs</w:t>
      </w:r>
      <w:r w:rsidR="00934E27">
        <w:t xml:space="preserve"> found to be associated with </w:t>
      </w:r>
      <w:r w:rsidR="00934E27" w:rsidRPr="00F73F29">
        <w:t>colorectal cancer</w:t>
      </w:r>
      <w:r w:rsidR="00934E27">
        <w:t xml:space="preserve"> among non-Hispanic whi</w:t>
      </w:r>
      <w:r w:rsidR="00354701">
        <w:t xml:space="preserve">tes </w:t>
      </w:r>
      <w:r w:rsidR="009F66B1">
        <w:t>in published GWASs</w:t>
      </w:r>
      <w:r w:rsidR="00073C38">
        <w:t xml:space="preserve"> [</w:t>
      </w:r>
      <w:r w:rsidR="00073C38">
        <w:rPr>
          <w:rFonts w:eastAsia="Times New Roman"/>
        </w:rPr>
        <w:t xml:space="preserve">39 loci from 10 GWAS studies in EUR, </w:t>
      </w:r>
      <w:r w:rsidR="00073C38">
        <w:t xml:space="preserve">accessed from </w:t>
      </w:r>
      <w:proofErr w:type="spellStart"/>
      <w:r w:rsidR="00073C38">
        <w:t>Haploreg</w:t>
      </w:r>
      <w:proofErr w:type="spellEnd"/>
      <w:r w:rsidR="00073C38">
        <w:t xml:space="preserve"> V3, </w:t>
      </w:r>
      <w:r w:rsidR="00073C38">
        <w:rPr>
          <w:rFonts w:eastAsia="Times New Roman"/>
        </w:rPr>
        <w:t>on 03/20/2018]</w:t>
      </w:r>
      <w:r w:rsidR="009F66B1">
        <w:t>).</w:t>
      </w:r>
    </w:p>
    <w:p w14:paraId="5657D439" w14:textId="690714C7" w:rsidR="007021A9" w:rsidRDefault="007021A9" w:rsidP="00D919D6">
      <w:pPr>
        <w:pStyle w:val="NoSpacing"/>
      </w:pPr>
      <w:r>
        <w:fldChar w:fldCharType="begin"/>
      </w:r>
      <w:r>
        <w:instrText xml:space="preserve"> LINK </w:instrText>
      </w:r>
      <w:r w:rsidR="00073C38">
        <w:instrText xml:space="preserve">Excel.Sheet.12 Book2 Sheet4!R1C1:R40C10 </w:instrText>
      </w:r>
      <w:r>
        <w:instrText xml:space="preserve">\a \f 4 \h  \* MERGEFORMAT </w:instrText>
      </w:r>
      <w:r>
        <w:fldChar w:fldCharType="separate"/>
      </w:r>
    </w:p>
    <w:tbl>
      <w:tblPr>
        <w:tblW w:w="10350" w:type="dxa"/>
        <w:tblLook w:val="04A0" w:firstRow="1" w:lastRow="0" w:firstColumn="1" w:lastColumn="0" w:noHBand="0" w:noVBand="1"/>
      </w:tblPr>
      <w:tblGrid>
        <w:gridCol w:w="960"/>
        <w:gridCol w:w="1240"/>
        <w:gridCol w:w="1062"/>
        <w:gridCol w:w="960"/>
        <w:gridCol w:w="960"/>
        <w:gridCol w:w="981"/>
        <w:gridCol w:w="1378"/>
        <w:gridCol w:w="900"/>
        <w:gridCol w:w="1490"/>
        <w:gridCol w:w="670"/>
      </w:tblGrid>
      <w:tr w:rsidR="007021A9" w:rsidRPr="007021A9" w14:paraId="4606CA2E" w14:textId="77777777" w:rsidTr="007021A9">
        <w:trPr>
          <w:trHeight w:hRule="exact" w:val="650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845E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  <w:t>CHR</w:t>
            </w:r>
            <w:r w:rsidRPr="007021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vertAlign w:val="superscript"/>
              </w:rPr>
              <w:t>1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D870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  <w:t>BP</w:t>
            </w: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1090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  <w:t>SNP</w:t>
            </w: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43F5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  <w:t>Coded allele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DD4E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  <w:t>Alternate allele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C760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  <w:t>Coded allele frequency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8F6E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  <w:t>OR (95% CI)</w:t>
            </w: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  <w:vertAlign w:val="superscript"/>
              </w:rPr>
              <w:t>4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41E1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4"/>
              </w:rPr>
              <w:t>P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03E22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  <w:t>Within or nearby gene</w:t>
            </w: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  <w:vertAlign w:val="superscript"/>
              </w:rPr>
              <w:t>5</w:t>
            </w:r>
            <w:r w:rsidRPr="007021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  <w:t xml:space="preserve"> </w:t>
            </w:r>
          </w:p>
        </w:tc>
      </w:tr>
      <w:tr w:rsidR="007021A9" w:rsidRPr="007021A9" w14:paraId="1D3510EC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7176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9E2A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18:46453463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9BDE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rs4939827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7CD9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7F9C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6C0F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5332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1.24 (1.11-1.39)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8F35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FF0000"/>
                <w:sz w:val="16"/>
                <w:szCs w:val="14"/>
              </w:rPr>
              <w:t>0.0002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CB1C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SMAD7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7F8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17FD2031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6EE0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6302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11:111171709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2F99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rs3802842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D645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C1F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3ACD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BAAD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0.85 (0.76-0.96)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22E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FF0000"/>
                <w:sz w:val="16"/>
                <w:szCs w:val="14"/>
              </w:rPr>
              <w:t>0.01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84E2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C11orf93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343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62E963DD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8C05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7502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15:32994756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9ADE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rs4779584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114F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E1B5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C1A7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F5D9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0.84 (0.73-0.97)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5F2C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FF0000"/>
                <w:sz w:val="16"/>
                <w:szCs w:val="14"/>
              </w:rPr>
              <w:t>0.015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610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5.5kb 3' of SCG5</w:t>
            </w:r>
          </w:p>
        </w:tc>
      </w:tr>
      <w:tr w:rsidR="007021A9" w:rsidRPr="007021A9" w14:paraId="5D117889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902D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E6E4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12:51155663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9B63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rs11169552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14C8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2A9D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B920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DCB1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1.16 (1.02-1.32)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431A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FF0000"/>
                <w:sz w:val="16"/>
                <w:szCs w:val="14"/>
              </w:rPr>
              <w:t>0.023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2A64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1.8kb 5' of ATF1</w:t>
            </w:r>
          </w:p>
        </w:tc>
      </w:tr>
      <w:tr w:rsidR="007021A9" w:rsidRPr="007021A9" w14:paraId="0CE3EC18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A06F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9505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6:36622900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B54E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rs1321311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4D6B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F130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A1C3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093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0.89 (0.78-1.01)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981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0.068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E6FA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PI16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EA74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5FCB1499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5090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7D66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20:6699595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72E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rs4813802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AE6C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55E9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A3A4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A2F2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 (0.8-1.01)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EB21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0.079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329E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12kb 3' of RP5-859D4.3</w:t>
            </w:r>
          </w:p>
        </w:tc>
      </w:tr>
      <w:tr w:rsidR="007021A9" w:rsidRPr="007021A9" w14:paraId="2FFBD28E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2CB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5D7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11:74345550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4606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rs3824999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3EB2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1CBF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A28B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966A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1.19 (0.98-1.44)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3CA8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0.086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E00F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POLD3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3F9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14E8F99E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9577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E68A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8:117630683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578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rs16892766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526C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E158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EFC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784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0.84 (0.69-1.03)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ABF0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0.093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ECF0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24kb 3' of EIF3H</w:t>
            </w:r>
          </w:p>
        </w:tc>
      </w:tr>
      <w:tr w:rsidR="007021A9" w:rsidRPr="007021A9" w14:paraId="667B4F6D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CCD1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5732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4:94887031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0748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rs13130787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3C14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99C6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1E15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E190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0.91 (0.81-1.02)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3D0C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0.116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D3FF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136kb 3' of ATOH1</w:t>
            </w:r>
          </w:p>
        </w:tc>
      </w:tr>
      <w:tr w:rsidR="007021A9" w:rsidRPr="007021A9" w14:paraId="5900DD72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F5F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F29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10:8701219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EFC4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rs10795668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0ECB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CF7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40D4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0D7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1.1 (0.97-1.24)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89D8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0.137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FF61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2.4kb 5' of RN5S299</w:t>
            </w:r>
          </w:p>
        </w:tc>
      </w:tr>
      <w:tr w:rsidR="007021A9" w:rsidRPr="007021A9" w14:paraId="08585F8D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C396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2055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8:130820039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3E94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rs2128382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8CFE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D014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7B0C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98E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1.12 (0.96-1.31)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7FB9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0.146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B744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21kb 5' of GSDMC</w:t>
            </w:r>
          </w:p>
        </w:tc>
      </w:tr>
      <w:tr w:rsidR="007021A9" w:rsidRPr="007021A9" w14:paraId="4C2E58B5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647A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81B6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12:115891403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F0AD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rs7315438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EBEB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6E3D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0ABD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C478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1.09 (0.97-1.23)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1787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0.161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62B7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89kb 3' of RP11-116D17.1</w:t>
            </w:r>
          </w:p>
        </w:tc>
      </w:tr>
      <w:tr w:rsidR="007021A9" w:rsidRPr="007021A9" w14:paraId="72C756E4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E07D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FDF7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8:128413305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D4EC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rs6983267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BFC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4906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3DDE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0DF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0.92 (0.82-1.03)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2850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0.167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68F0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RP11-382A18.1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A4F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49DFD160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6DC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419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16:68820946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BB0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rs9929218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197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CA6A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10B0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139F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1.09 (0.95-1.24)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004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0.214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8FF6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CDH1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FB7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3814AE32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039F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CE71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20:6404281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2AD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rs961253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A002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8D2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5AE1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5ACA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0.93 (0.82-1.04)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CA6B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0.215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532A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23kb 5' of RP11-199O14.1</w:t>
            </w:r>
          </w:p>
        </w:tc>
      </w:tr>
      <w:tr w:rsidR="007021A9" w:rsidRPr="007021A9" w14:paraId="13AAAED7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8E3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C2DA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12:72414563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0065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rs10879357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FBA3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2A9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7F0A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7F6E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0.93 (0.83-1.05)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7093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0.233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8E63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TPH2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62A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5663979F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22AB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DD30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8:128424792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5628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rs7014346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1845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2F3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C46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42D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0.93 (0.83-1.05)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3299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0.253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616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RP11-382A18.1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649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60B0F6BA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C936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F3AF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14:59189361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100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rs17094983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F53E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1CF6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F8FF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E5C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1.26 (0.84-1.89)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3E44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0.259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96CD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49kb 3' of AL121819.1</w:t>
            </w:r>
          </w:p>
        </w:tc>
      </w:tr>
      <w:tr w:rsidR="007021A9" w:rsidRPr="007021A9" w14:paraId="2052286A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6253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DD10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20:60921044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88F5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rs4925386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01DB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04A1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746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96CA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1.07 (0.95-1.21)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4FA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0.274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FC0B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LAMA5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2C0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7C467CB1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51C4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A013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14:54410919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CA03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rs4444235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C7CD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D40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8A45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4DC3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1.07 (0.95-1.2)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02E0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0.279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371E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4.2kb 3' of MIR5580</w:t>
            </w:r>
          </w:p>
        </w:tc>
      </w:tr>
      <w:tr w:rsidR="007021A9" w:rsidRPr="007021A9" w14:paraId="652A3097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A8C3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1BB7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1:162821291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1F23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rs1912453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5F92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335F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A097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FD2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1.06 (0.94-1.19)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B25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0.316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78B5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C1orf110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A3B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31B7C42A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08E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CEC3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2:192587204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EEE9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rs11903757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322C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A91C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26F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B7BC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0.93 (0.79-1.08)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E43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0.34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B264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34kb 3' of NABP1</w:t>
            </w:r>
          </w:p>
        </w:tc>
      </w:tr>
      <w:tr w:rsidR="007021A9" w:rsidRPr="007021A9" w14:paraId="57A0281A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D415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0AEC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3:23143047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CD73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rs4591517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A10B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ED50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F440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0F21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1.06 (0.94-1.2)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455B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0.367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A176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94kb 3' of AC135966.1</w:t>
            </w:r>
          </w:p>
        </w:tc>
      </w:tr>
      <w:tr w:rsidR="007021A9" w:rsidRPr="007021A9" w14:paraId="53F173D4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3FF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D9D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1:183081194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6E0E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rs10911251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EF42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96E2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2F2C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7BF3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1.05 (0.94-1.18)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05AE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0.382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D394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LAMC1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BF48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1483A6DA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5651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4958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19:33532300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911E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rs10411210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12ED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F29C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77B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3691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1.09 (0.9-1.32)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3732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0.395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5197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RHPN2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184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491D6C6F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4B61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43D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3:169492101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73A2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rs10936599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E748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7B9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257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8B0C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1.06 (0.92-1.21)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3844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0.416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5C55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MYNN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AED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5B953EFA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C19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124A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9:96631134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7461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rs10114408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81DF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28F7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73A1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CB7C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1.04 (0.93-1.17)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45B3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0.458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D013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11kb 3' of RP11-53B5.1</w:t>
            </w:r>
          </w:p>
        </w:tc>
      </w:tr>
      <w:tr w:rsidR="007021A9" w:rsidRPr="007021A9" w14:paraId="2BEF4257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DD10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94CC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7:25133849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2D6C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rs39453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5F5B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F751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115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56D0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0.96 (0.85-1.08)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975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0.471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AC11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26kb 3' of CYCS</w:t>
            </w:r>
          </w:p>
        </w:tc>
      </w:tr>
      <w:tr w:rsidR="007021A9" w:rsidRPr="007021A9" w14:paraId="7FBF476C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0BE0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7C64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12:115116352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E453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rs59336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159D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1772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52DB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8C7A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0.96 (0.85-1.08)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07F2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0.487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9DB9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TBX3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4DE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15065EF0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401A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F76F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3:47388947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30C9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rs8180040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7AFB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C5D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06BF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C84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1.04 (0.93-1.17)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F90A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0.490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C50D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640bp 3' of KLHL18</w:t>
            </w:r>
          </w:p>
        </w:tc>
      </w:tr>
      <w:tr w:rsidR="007021A9" w:rsidRPr="007021A9" w14:paraId="1954F019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4E95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790E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4:67357454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DFA6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rs17730929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31A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BD7E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5F69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27BA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0.94 (0.76-1.16)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FD0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0.541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EC2D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215kb 3' of MIR1269A</w:t>
            </w:r>
          </w:p>
        </w:tc>
      </w:tr>
      <w:tr w:rsidR="007021A9" w:rsidRPr="007021A9" w14:paraId="0C598A87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BA19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2BB4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5:108948937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619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rs367615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40DC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09EA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3119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7564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1.03 (0.88-1.21)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5BC0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0.686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A66E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72kb 5' of AC012603.1</w:t>
            </w:r>
          </w:p>
        </w:tc>
      </w:tr>
      <w:tr w:rsidR="007021A9" w:rsidRPr="007021A9" w14:paraId="03785765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06C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4E0C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1:222164948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0F08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rs6687758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7BBD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DF07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EB20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F4E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1.03 (0.89-1.18)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163C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0.701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E3D0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6.6kb 3' of RP11-400N13.2</w:t>
            </w:r>
          </w:p>
        </w:tc>
      </w:tr>
      <w:tr w:rsidR="007021A9" w:rsidRPr="007021A9" w14:paraId="776758E6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D666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D62E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8:96595736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8966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rs3104964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DEC3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CDAA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AB5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3CF1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0.98 (0.87-1.1)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BE00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0.708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F058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KB-1047C11.2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C55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32CD3D1F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A60C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F5117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8:29344462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6ABEE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rs12548021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EBBB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4A87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075B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FB636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0.99 (0.88-1.11)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DDDD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0.828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4E2C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40kb 5' of RP11-486M23.1</w:t>
            </w:r>
          </w:p>
        </w:tc>
      </w:tr>
      <w:tr w:rsidR="007021A9" w:rsidRPr="007021A9" w14:paraId="1B734817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E8AA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A11F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6:158435572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F2C4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rs9365723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1B46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61E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FF6D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9615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1.01 (0.9-1.13)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386C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0.905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5A63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SYNJ2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F28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7ED1E6FC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1576C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A57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6:117819357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0DC1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rs2057314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942B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13BD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0E33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9C5D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1.01 (0.9-1.13)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C10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0.912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8558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GOPC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0A88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</w:p>
        </w:tc>
      </w:tr>
      <w:tr w:rsidR="007021A9" w:rsidRPr="007021A9" w14:paraId="64350979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73AB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58C2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1:222045446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8031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rs6691170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BA61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0062B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9677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3949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1.00 (0.89-1.13)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7C2C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0.936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79A3D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8.9kb 3' of RP11-815M8.1</w:t>
            </w:r>
          </w:p>
        </w:tc>
      </w:tr>
      <w:tr w:rsidR="007021A9" w:rsidRPr="007021A9" w14:paraId="5036834C" w14:textId="77777777" w:rsidTr="007021A9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955B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99FB4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12:4405389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0708A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rs3217901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A4829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F0132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DACC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98743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 (0.89-1.12)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6E7AF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0.967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631650" w14:textId="77777777" w:rsidR="007021A9" w:rsidRPr="007021A9" w:rsidRDefault="007021A9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7021A9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CCND2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BF0ED" w14:textId="77777777" w:rsidR="007021A9" w:rsidRPr="007021A9" w:rsidRDefault="007021A9" w:rsidP="0070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2"/>
              </w:rPr>
            </w:pPr>
            <w:r w:rsidRPr="007021A9">
              <w:rPr>
                <w:rFonts w:ascii="Calibri" w:eastAsia="Times New Roman" w:hAnsi="Calibri" w:cs="Times New Roman"/>
                <w:color w:val="000000"/>
                <w:sz w:val="16"/>
                <w:szCs w:val="22"/>
              </w:rPr>
              <w:t> </w:t>
            </w:r>
          </w:p>
        </w:tc>
      </w:tr>
    </w:tbl>
    <w:p w14:paraId="102B2841" w14:textId="13E3D9C2" w:rsidR="007C0C06" w:rsidRPr="006F22C6" w:rsidRDefault="007021A9" w:rsidP="00D919D6">
      <w:pPr>
        <w:pStyle w:val="NoSpacing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fldChar w:fldCharType="end"/>
      </w:r>
    </w:p>
    <w:p w14:paraId="17865BEE" w14:textId="7704B9ED" w:rsidR="006A401D" w:rsidRDefault="00BB6943" w:rsidP="00D919D6">
      <w:pPr>
        <w:pStyle w:val="NoSpacing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  <w:vertAlign w:val="superscript"/>
        </w:rPr>
        <w:t>1</w:t>
      </w:r>
      <w:r>
        <w:rPr>
          <w:rFonts w:ascii="Arial" w:hAnsi="Arial" w:cs="Arial"/>
          <w:sz w:val="14"/>
          <w:szCs w:val="16"/>
        </w:rPr>
        <w:t xml:space="preserve">CHR=chromosome; </w:t>
      </w:r>
      <w:r>
        <w:rPr>
          <w:rFonts w:ascii="Arial" w:hAnsi="Arial" w:cs="Arial"/>
          <w:sz w:val="14"/>
          <w:szCs w:val="16"/>
          <w:vertAlign w:val="superscript"/>
        </w:rPr>
        <w:t>2</w:t>
      </w:r>
      <w:r>
        <w:rPr>
          <w:rFonts w:ascii="Arial" w:hAnsi="Arial" w:cs="Arial"/>
          <w:sz w:val="14"/>
          <w:szCs w:val="16"/>
        </w:rPr>
        <w:t xml:space="preserve">BP=chromosomal position in base pairs; </w:t>
      </w:r>
      <w:r>
        <w:rPr>
          <w:rFonts w:ascii="Arial" w:hAnsi="Arial" w:cs="Arial"/>
          <w:sz w:val="14"/>
          <w:szCs w:val="16"/>
          <w:vertAlign w:val="superscript"/>
        </w:rPr>
        <w:t>3</w:t>
      </w:r>
      <w:r>
        <w:rPr>
          <w:rFonts w:ascii="Arial" w:hAnsi="Arial" w:cs="Arial"/>
          <w:sz w:val="14"/>
          <w:szCs w:val="16"/>
        </w:rPr>
        <w:t xml:space="preserve">SNP=single nucleotide polymorphism; </w:t>
      </w:r>
      <w:r w:rsidRPr="00BB6943">
        <w:rPr>
          <w:rFonts w:ascii="Arial" w:hAnsi="Arial" w:cs="Arial"/>
          <w:sz w:val="14"/>
          <w:szCs w:val="16"/>
          <w:vertAlign w:val="superscript"/>
        </w:rPr>
        <w:t>4</w:t>
      </w:r>
      <w:r>
        <w:rPr>
          <w:rFonts w:ascii="Arial" w:hAnsi="Arial" w:cs="Arial"/>
          <w:sz w:val="14"/>
          <w:szCs w:val="16"/>
        </w:rPr>
        <w:t xml:space="preserve">OR=odds ratio, 95% CI=95% confidence interval; </w:t>
      </w:r>
      <w:r w:rsidRPr="00BB6943">
        <w:rPr>
          <w:rFonts w:ascii="Arial" w:hAnsi="Arial" w:cs="Arial"/>
          <w:sz w:val="14"/>
          <w:szCs w:val="16"/>
          <w:vertAlign w:val="superscript"/>
        </w:rPr>
        <w:t>5</w:t>
      </w:r>
      <w:r>
        <w:rPr>
          <w:rFonts w:ascii="Arial" w:hAnsi="Arial" w:cs="Arial"/>
          <w:sz w:val="14"/>
          <w:szCs w:val="16"/>
        </w:rPr>
        <w:t xml:space="preserve">from </w:t>
      </w:r>
      <w:proofErr w:type="spellStart"/>
      <w:r>
        <w:rPr>
          <w:rFonts w:ascii="Arial" w:hAnsi="Arial" w:cs="Arial"/>
          <w:sz w:val="14"/>
          <w:szCs w:val="16"/>
        </w:rPr>
        <w:t>HaploReg</w:t>
      </w:r>
      <w:proofErr w:type="spellEnd"/>
    </w:p>
    <w:p w14:paraId="18818657" w14:textId="77777777" w:rsidR="006F22C6" w:rsidRDefault="006F22C6" w:rsidP="00D919D6">
      <w:pPr>
        <w:pStyle w:val="NoSpacing"/>
        <w:rPr>
          <w:rFonts w:ascii="Arial" w:hAnsi="Arial" w:cs="Arial"/>
          <w:sz w:val="14"/>
          <w:szCs w:val="16"/>
        </w:rPr>
      </w:pPr>
    </w:p>
    <w:p w14:paraId="3C0B7905" w14:textId="77777777" w:rsidR="006F22C6" w:rsidRDefault="006F22C6" w:rsidP="00D919D6">
      <w:pPr>
        <w:pStyle w:val="NoSpacing"/>
        <w:rPr>
          <w:rFonts w:ascii="Arial" w:hAnsi="Arial" w:cs="Arial"/>
          <w:sz w:val="14"/>
          <w:szCs w:val="16"/>
        </w:rPr>
      </w:pPr>
    </w:p>
    <w:p w14:paraId="1F2E7E40" w14:textId="77777777" w:rsidR="006F22C6" w:rsidRDefault="006F22C6" w:rsidP="00D919D6">
      <w:pPr>
        <w:pStyle w:val="NoSpacing"/>
        <w:rPr>
          <w:rFonts w:ascii="Arial" w:hAnsi="Arial" w:cs="Arial"/>
          <w:sz w:val="14"/>
          <w:szCs w:val="16"/>
        </w:rPr>
      </w:pPr>
    </w:p>
    <w:p w14:paraId="55AE1106" w14:textId="77777777" w:rsidR="006F22C6" w:rsidRDefault="006F22C6" w:rsidP="00D919D6">
      <w:pPr>
        <w:pStyle w:val="NoSpacing"/>
        <w:rPr>
          <w:rFonts w:ascii="Arial" w:hAnsi="Arial" w:cs="Arial"/>
          <w:sz w:val="14"/>
          <w:szCs w:val="16"/>
        </w:rPr>
      </w:pPr>
    </w:p>
    <w:p w14:paraId="11D000BA" w14:textId="77777777" w:rsidR="006F22C6" w:rsidRDefault="006F22C6" w:rsidP="00D919D6">
      <w:pPr>
        <w:pStyle w:val="NoSpacing"/>
        <w:rPr>
          <w:rFonts w:ascii="Arial" w:hAnsi="Arial" w:cs="Arial"/>
          <w:sz w:val="14"/>
          <w:szCs w:val="16"/>
        </w:rPr>
      </w:pPr>
    </w:p>
    <w:p w14:paraId="73B8A879" w14:textId="61F7BFCA" w:rsidR="009E0A5A" w:rsidRDefault="009E0A5A">
      <w:bookmarkStart w:id="1" w:name="_GoBack"/>
      <w:bookmarkEnd w:id="1"/>
    </w:p>
    <w:sectPr w:rsidR="009E0A5A" w:rsidSect="00F73F29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A7442" w14:textId="77777777" w:rsidR="0005234A" w:rsidRDefault="0005234A" w:rsidP="00F808B6">
      <w:pPr>
        <w:spacing w:after="0" w:line="240" w:lineRule="auto"/>
      </w:pPr>
      <w:r>
        <w:separator/>
      </w:r>
    </w:p>
  </w:endnote>
  <w:endnote w:type="continuationSeparator" w:id="0">
    <w:p w14:paraId="67F54DA9" w14:textId="77777777" w:rsidR="0005234A" w:rsidRDefault="0005234A" w:rsidP="00F80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84069" w14:textId="77777777" w:rsidR="0005234A" w:rsidRDefault="0005234A" w:rsidP="00F808B6">
      <w:pPr>
        <w:spacing w:after="0" w:line="240" w:lineRule="auto"/>
      </w:pPr>
      <w:r>
        <w:separator/>
      </w:r>
    </w:p>
  </w:footnote>
  <w:footnote w:type="continuationSeparator" w:id="0">
    <w:p w14:paraId="26CEA158" w14:textId="77777777" w:rsidR="0005234A" w:rsidRDefault="0005234A" w:rsidP="00F80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63392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480DF45" w14:textId="77777777" w:rsidR="0005234A" w:rsidRDefault="0005234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51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020CA4" w14:textId="77777777" w:rsidR="0005234A" w:rsidRDefault="0005234A" w:rsidP="00F808B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45A2"/>
    <w:multiLevelType w:val="multilevel"/>
    <w:tmpl w:val="3F4EF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422A86"/>
    <w:multiLevelType w:val="hybridMultilevel"/>
    <w:tmpl w:val="F1502502"/>
    <w:lvl w:ilvl="0" w:tplc="01A08F84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D0881"/>
    <w:multiLevelType w:val="multilevel"/>
    <w:tmpl w:val="BF28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70406E"/>
    <w:multiLevelType w:val="multilevel"/>
    <w:tmpl w:val="5E66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AA4930"/>
    <w:multiLevelType w:val="hybridMultilevel"/>
    <w:tmpl w:val="FE0EEFDA"/>
    <w:lvl w:ilvl="0" w:tplc="AC48DE5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4B12103"/>
    <w:multiLevelType w:val="hybridMultilevel"/>
    <w:tmpl w:val="76A89B4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87C72D0">
      <w:start w:val="3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320878"/>
    <w:multiLevelType w:val="hybridMultilevel"/>
    <w:tmpl w:val="F30CD0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348A5"/>
    <w:multiLevelType w:val="hybridMultilevel"/>
    <w:tmpl w:val="3D4E5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956D5F"/>
    <w:multiLevelType w:val="hybridMultilevel"/>
    <w:tmpl w:val="03EE0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872D65"/>
    <w:multiLevelType w:val="hybridMultilevel"/>
    <w:tmpl w:val="7C927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nde,Mala">
    <w15:presenceInfo w15:providerId="AD" w15:userId="S-1-5-21-1567877469-3263605706-1227183214-143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361364"/>
    <w:rsid w:val="0000510E"/>
    <w:rsid w:val="00021694"/>
    <w:rsid w:val="00024B3C"/>
    <w:rsid w:val="00025B85"/>
    <w:rsid w:val="00046E6A"/>
    <w:rsid w:val="0005234A"/>
    <w:rsid w:val="00052F5B"/>
    <w:rsid w:val="00053613"/>
    <w:rsid w:val="000669AE"/>
    <w:rsid w:val="00073C38"/>
    <w:rsid w:val="000A20E1"/>
    <w:rsid w:val="000A71F1"/>
    <w:rsid w:val="000C1D83"/>
    <w:rsid w:val="000C3A1A"/>
    <w:rsid w:val="000D6218"/>
    <w:rsid w:val="000D7D1E"/>
    <w:rsid w:val="000E31F9"/>
    <w:rsid w:val="000E6B21"/>
    <w:rsid w:val="000F21E5"/>
    <w:rsid w:val="001025F5"/>
    <w:rsid w:val="00103DCF"/>
    <w:rsid w:val="001170DD"/>
    <w:rsid w:val="00121494"/>
    <w:rsid w:val="0013341C"/>
    <w:rsid w:val="00140255"/>
    <w:rsid w:val="00141189"/>
    <w:rsid w:val="00155B37"/>
    <w:rsid w:val="0016362A"/>
    <w:rsid w:val="00166ED1"/>
    <w:rsid w:val="001A6B15"/>
    <w:rsid w:val="001B4F69"/>
    <w:rsid w:val="001C268E"/>
    <w:rsid w:val="001E0D13"/>
    <w:rsid w:val="001E384A"/>
    <w:rsid w:val="001E3877"/>
    <w:rsid w:val="001F384A"/>
    <w:rsid w:val="001F5FEA"/>
    <w:rsid w:val="00210354"/>
    <w:rsid w:val="00210954"/>
    <w:rsid w:val="00216EAC"/>
    <w:rsid w:val="002170BA"/>
    <w:rsid w:val="0022026C"/>
    <w:rsid w:val="002263AA"/>
    <w:rsid w:val="00231F9E"/>
    <w:rsid w:val="00233A65"/>
    <w:rsid w:val="00246078"/>
    <w:rsid w:val="00267282"/>
    <w:rsid w:val="00270F4A"/>
    <w:rsid w:val="00274DD0"/>
    <w:rsid w:val="0027547C"/>
    <w:rsid w:val="002816E9"/>
    <w:rsid w:val="0028192C"/>
    <w:rsid w:val="002963FA"/>
    <w:rsid w:val="00297B64"/>
    <w:rsid w:val="002A4770"/>
    <w:rsid w:val="002A488D"/>
    <w:rsid w:val="002A6206"/>
    <w:rsid w:val="002A718C"/>
    <w:rsid w:val="002C3090"/>
    <w:rsid w:val="002D47A6"/>
    <w:rsid w:val="002D7040"/>
    <w:rsid w:val="002E45D6"/>
    <w:rsid w:val="002F6D7D"/>
    <w:rsid w:val="00301DCB"/>
    <w:rsid w:val="003142FA"/>
    <w:rsid w:val="0032071F"/>
    <w:rsid w:val="0032090C"/>
    <w:rsid w:val="00321D17"/>
    <w:rsid w:val="00322BD2"/>
    <w:rsid w:val="00327D76"/>
    <w:rsid w:val="00327DE4"/>
    <w:rsid w:val="003342BA"/>
    <w:rsid w:val="00354701"/>
    <w:rsid w:val="00357368"/>
    <w:rsid w:val="00361364"/>
    <w:rsid w:val="00370584"/>
    <w:rsid w:val="003707CC"/>
    <w:rsid w:val="00384BB7"/>
    <w:rsid w:val="0039406C"/>
    <w:rsid w:val="003A3320"/>
    <w:rsid w:val="003B3706"/>
    <w:rsid w:val="003B3AE0"/>
    <w:rsid w:val="003B56E9"/>
    <w:rsid w:val="003C4800"/>
    <w:rsid w:val="003C4E9D"/>
    <w:rsid w:val="003D0CCC"/>
    <w:rsid w:val="003D3E8E"/>
    <w:rsid w:val="003E15E4"/>
    <w:rsid w:val="003E2928"/>
    <w:rsid w:val="003E61B5"/>
    <w:rsid w:val="0040705E"/>
    <w:rsid w:val="00407351"/>
    <w:rsid w:val="00411885"/>
    <w:rsid w:val="0041253B"/>
    <w:rsid w:val="00414882"/>
    <w:rsid w:val="004204EA"/>
    <w:rsid w:val="00427510"/>
    <w:rsid w:val="0044317E"/>
    <w:rsid w:val="00465610"/>
    <w:rsid w:val="00472DE1"/>
    <w:rsid w:val="00475919"/>
    <w:rsid w:val="004A0D2A"/>
    <w:rsid w:val="004A2893"/>
    <w:rsid w:val="004A5A00"/>
    <w:rsid w:val="004B70F1"/>
    <w:rsid w:val="004D5B93"/>
    <w:rsid w:val="004E03DA"/>
    <w:rsid w:val="004E2B5D"/>
    <w:rsid w:val="004E4DF7"/>
    <w:rsid w:val="004F5C88"/>
    <w:rsid w:val="0050237A"/>
    <w:rsid w:val="00517B94"/>
    <w:rsid w:val="005366CE"/>
    <w:rsid w:val="005453C2"/>
    <w:rsid w:val="0055092E"/>
    <w:rsid w:val="0055419F"/>
    <w:rsid w:val="005551DE"/>
    <w:rsid w:val="00557233"/>
    <w:rsid w:val="0055775D"/>
    <w:rsid w:val="005676AC"/>
    <w:rsid w:val="00581AF8"/>
    <w:rsid w:val="00597F44"/>
    <w:rsid w:val="005A49DD"/>
    <w:rsid w:val="005B15A1"/>
    <w:rsid w:val="005B2706"/>
    <w:rsid w:val="005B2896"/>
    <w:rsid w:val="005B471D"/>
    <w:rsid w:val="005B6D84"/>
    <w:rsid w:val="005C1548"/>
    <w:rsid w:val="005C35B8"/>
    <w:rsid w:val="005D60B4"/>
    <w:rsid w:val="005E2BB9"/>
    <w:rsid w:val="006118DF"/>
    <w:rsid w:val="0061627D"/>
    <w:rsid w:val="00636D6D"/>
    <w:rsid w:val="006429F4"/>
    <w:rsid w:val="00646090"/>
    <w:rsid w:val="00655BEA"/>
    <w:rsid w:val="00660030"/>
    <w:rsid w:val="00663307"/>
    <w:rsid w:val="00665E2D"/>
    <w:rsid w:val="0067265C"/>
    <w:rsid w:val="00676933"/>
    <w:rsid w:val="0068226F"/>
    <w:rsid w:val="006964EE"/>
    <w:rsid w:val="006A0A51"/>
    <w:rsid w:val="006A401D"/>
    <w:rsid w:val="006B73F2"/>
    <w:rsid w:val="006D205E"/>
    <w:rsid w:val="006D207A"/>
    <w:rsid w:val="006D2274"/>
    <w:rsid w:val="006D25B7"/>
    <w:rsid w:val="006D26F4"/>
    <w:rsid w:val="006D51A2"/>
    <w:rsid w:val="006E388D"/>
    <w:rsid w:val="006E3A9B"/>
    <w:rsid w:val="006F22C6"/>
    <w:rsid w:val="006F6D6C"/>
    <w:rsid w:val="006F74B1"/>
    <w:rsid w:val="007009C9"/>
    <w:rsid w:val="007021A9"/>
    <w:rsid w:val="007210CE"/>
    <w:rsid w:val="00725A3D"/>
    <w:rsid w:val="00730F71"/>
    <w:rsid w:val="00732E53"/>
    <w:rsid w:val="007332FC"/>
    <w:rsid w:val="0073423C"/>
    <w:rsid w:val="00735446"/>
    <w:rsid w:val="007504E3"/>
    <w:rsid w:val="00755F82"/>
    <w:rsid w:val="00760CEF"/>
    <w:rsid w:val="00767DE9"/>
    <w:rsid w:val="007701F3"/>
    <w:rsid w:val="00770257"/>
    <w:rsid w:val="00773C1B"/>
    <w:rsid w:val="00780FB2"/>
    <w:rsid w:val="00784E05"/>
    <w:rsid w:val="007A3151"/>
    <w:rsid w:val="007A5635"/>
    <w:rsid w:val="007C0C06"/>
    <w:rsid w:val="007C7E2B"/>
    <w:rsid w:val="007F0A54"/>
    <w:rsid w:val="007F0FC0"/>
    <w:rsid w:val="00814D6D"/>
    <w:rsid w:val="008216DA"/>
    <w:rsid w:val="00832573"/>
    <w:rsid w:val="008540D1"/>
    <w:rsid w:val="00862A9E"/>
    <w:rsid w:val="0086605A"/>
    <w:rsid w:val="008706DD"/>
    <w:rsid w:val="008A0DEE"/>
    <w:rsid w:val="008B34FF"/>
    <w:rsid w:val="008B4A50"/>
    <w:rsid w:val="008B50A2"/>
    <w:rsid w:val="008C12D1"/>
    <w:rsid w:val="008C3EF2"/>
    <w:rsid w:val="008C53BF"/>
    <w:rsid w:val="008E443F"/>
    <w:rsid w:val="008F2029"/>
    <w:rsid w:val="008F587E"/>
    <w:rsid w:val="00905D5D"/>
    <w:rsid w:val="0091448D"/>
    <w:rsid w:val="009206BA"/>
    <w:rsid w:val="00926E7F"/>
    <w:rsid w:val="00934374"/>
    <w:rsid w:val="00934E27"/>
    <w:rsid w:val="00974390"/>
    <w:rsid w:val="00994DC8"/>
    <w:rsid w:val="0099511E"/>
    <w:rsid w:val="009B03B4"/>
    <w:rsid w:val="009E0A5A"/>
    <w:rsid w:val="009E507E"/>
    <w:rsid w:val="009F66B1"/>
    <w:rsid w:val="009F6FB4"/>
    <w:rsid w:val="00A033F1"/>
    <w:rsid w:val="00A04E34"/>
    <w:rsid w:val="00A076DE"/>
    <w:rsid w:val="00A14860"/>
    <w:rsid w:val="00A14BE4"/>
    <w:rsid w:val="00A30371"/>
    <w:rsid w:val="00A32DED"/>
    <w:rsid w:val="00A35DFF"/>
    <w:rsid w:val="00A55C87"/>
    <w:rsid w:val="00A574C4"/>
    <w:rsid w:val="00A60145"/>
    <w:rsid w:val="00A618D1"/>
    <w:rsid w:val="00A62CCE"/>
    <w:rsid w:val="00A662F0"/>
    <w:rsid w:val="00A666D6"/>
    <w:rsid w:val="00A67BF3"/>
    <w:rsid w:val="00A82325"/>
    <w:rsid w:val="00A90A41"/>
    <w:rsid w:val="00AA0741"/>
    <w:rsid w:val="00AA3306"/>
    <w:rsid w:val="00AA3608"/>
    <w:rsid w:val="00AE0ACD"/>
    <w:rsid w:val="00AE3A1D"/>
    <w:rsid w:val="00AE502D"/>
    <w:rsid w:val="00AE600C"/>
    <w:rsid w:val="00AE6C7A"/>
    <w:rsid w:val="00AE71B0"/>
    <w:rsid w:val="00AF3261"/>
    <w:rsid w:val="00AF5240"/>
    <w:rsid w:val="00B01A0C"/>
    <w:rsid w:val="00B02CFC"/>
    <w:rsid w:val="00B133C6"/>
    <w:rsid w:val="00B17601"/>
    <w:rsid w:val="00B20706"/>
    <w:rsid w:val="00B2192D"/>
    <w:rsid w:val="00B234E6"/>
    <w:rsid w:val="00B4050C"/>
    <w:rsid w:val="00B47FB4"/>
    <w:rsid w:val="00B522A6"/>
    <w:rsid w:val="00B63379"/>
    <w:rsid w:val="00B873EC"/>
    <w:rsid w:val="00B913A7"/>
    <w:rsid w:val="00B91B4B"/>
    <w:rsid w:val="00BA30A0"/>
    <w:rsid w:val="00BB040B"/>
    <w:rsid w:val="00BB32BB"/>
    <w:rsid w:val="00BB511F"/>
    <w:rsid w:val="00BB6943"/>
    <w:rsid w:val="00BC1368"/>
    <w:rsid w:val="00BC266C"/>
    <w:rsid w:val="00BF0559"/>
    <w:rsid w:val="00BF3380"/>
    <w:rsid w:val="00BF51E8"/>
    <w:rsid w:val="00C160A5"/>
    <w:rsid w:val="00C17BA3"/>
    <w:rsid w:val="00C3127C"/>
    <w:rsid w:val="00C33252"/>
    <w:rsid w:val="00C33272"/>
    <w:rsid w:val="00C42AB9"/>
    <w:rsid w:val="00C50B38"/>
    <w:rsid w:val="00C5103D"/>
    <w:rsid w:val="00C52BC7"/>
    <w:rsid w:val="00C60BD2"/>
    <w:rsid w:val="00C7503F"/>
    <w:rsid w:val="00C754A9"/>
    <w:rsid w:val="00C8738B"/>
    <w:rsid w:val="00C91A09"/>
    <w:rsid w:val="00CA3083"/>
    <w:rsid w:val="00CA506F"/>
    <w:rsid w:val="00CB63EC"/>
    <w:rsid w:val="00CB6717"/>
    <w:rsid w:val="00CC1220"/>
    <w:rsid w:val="00CC6CB2"/>
    <w:rsid w:val="00CC707F"/>
    <w:rsid w:val="00CF60EF"/>
    <w:rsid w:val="00CF7386"/>
    <w:rsid w:val="00CF7817"/>
    <w:rsid w:val="00D12152"/>
    <w:rsid w:val="00D144C1"/>
    <w:rsid w:val="00D14F83"/>
    <w:rsid w:val="00D16715"/>
    <w:rsid w:val="00D27B20"/>
    <w:rsid w:val="00D31712"/>
    <w:rsid w:val="00D351F2"/>
    <w:rsid w:val="00D3628F"/>
    <w:rsid w:val="00D372C8"/>
    <w:rsid w:val="00D52F3F"/>
    <w:rsid w:val="00D81123"/>
    <w:rsid w:val="00D90B6F"/>
    <w:rsid w:val="00D919D6"/>
    <w:rsid w:val="00DB094B"/>
    <w:rsid w:val="00DB62B8"/>
    <w:rsid w:val="00DC17C4"/>
    <w:rsid w:val="00DC3FEA"/>
    <w:rsid w:val="00DD65AC"/>
    <w:rsid w:val="00DD77F4"/>
    <w:rsid w:val="00DD79C0"/>
    <w:rsid w:val="00DF43F2"/>
    <w:rsid w:val="00DF5E8B"/>
    <w:rsid w:val="00E0755C"/>
    <w:rsid w:val="00E10892"/>
    <w:rsid w:val="00E166A4"/>
    <w:rsid w:val="00E36561"/>
    <w:rsid w:val="00E503B9"/>
    <w:rsid w:val="00E554CD"/>
    <w:rsid w:val="00E67609"/>
    <w:rsid w:val="00E70009"/>
    <w:rsid w:val="00E72590"/>
    <w:rsid w:val="00E73B92"/>
    <w:rsid w:val="00E87F93"/>
    <w:rsid w:val="00E93338"/>
    <w:rsid w:val="00E97C63"/>
    <w:rsid w:val="00EB0F69"/>
    <w:rsid w:val="00EB4C74"/>
    <w:rsid w:val="00EB6518"/>
    <w:rsid w:val="00ED214D"/>
    <w:rsid w:val="00ED7B58"/>
    <w:rsid w:val="00EF229C"/>
    <w:rsid w:val="00EF4E90"/>
    <w:rsid w:val="00F04646"/>
    <w:rsid w:val="00F175DD"/>
    <w:rsid w:val="00F2422F"/>
    <w:rsid w:val="00F274B7"/>
    <w:rsid w:val="00F34833"/>
    <w:rsid w:val="00F35239"/>
    <w:rsid w:val="00F354A7"/>
    <w:rsid w:val="00F37B62"/>
    <w:rsid w:val="00F40D95"/>
    <w:rsid w:val="00F57498"/>
    <w:rsid w:val="00F61636"/>
    <w:rsid w:val="00F73F29"/>
    <w:rsid w:val="00F80481"/>
    <w:rsid w:val="00F808B6"/>
    <w:rsid w:val="00F866EE"/>
    <w:rsid w:val="00F90A98"/>
    <w:rsid w:val="00F946D2"/>
    <w:rsid w:val="00FA3487"/>
    <w:rsid w:val="00FA5649"/>
    <w:rsid w:val="00FB6323"/>
    <w:rsid w:val="00FC1E7E"/>
    <w:rsid w:val="00FC5484"/>
    <w:rsid w:val="00FC6665"/>
    <w:rsid w:val="00FD6FDB"/>
    <w:rsid w:val="00FE0E5E"/>
    <w:rsid w:val="00FE10AB"/>
    <w:rsid w:val="00FE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DCD59"/>
  <w15:docId w15:val="{6DAF1CCC-E4AC-417A-A121-3F966B94B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A98"/>
  </w:style>
  <w:style w:type="paragraph" w:styleId="Heading1">
    <w:name w:val="heading 1"/>
    <w:basedOn w:val="Normal"/>
    <w:next w:val="Normal"/>
    <w:link w:val="Heading1Char"/>
    <w:uiPriority w:val="9"/>
    <w:qFormat/>
    <w:rsid w:val="00F90A9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0A9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0A9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0A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0A9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0A9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0A9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0A9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0A9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0A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61364"/>
    <w:pPr>
      <w:ind w:left="720"/>
      <w:contextualSpacing/>
    </w:pPr>
  </w:style>
  <w:style w:type="paragraph" w:styleId="NoSpacing">
    <w:name w:val="No Spacing"/>
    <w:uiPriority w:val="1"/>
    <w:qFormat/>
    <w:rsid w:val="00F90A98"/>
    <w:pPr>
      <w:spacing w:after="0" w:line="240" w:lineRule="auto"/>
    </w:pPr>
  </w:style>
  <w:style w:type="paragraph" w:customStyle="1" w:styleId="checkbox">
    <w:name w:val="checkbox"/>
    <w:basedOn w:val="Normal"/>
    <w:rsid w:val="0036136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autoSpaceDE w:val="0"/>
      <w:autoSpaceDN w:val="0"/>
      <w:spacing w:after="0" w:line="240" w:lineRule="auto"/>
      <w:jc w:val="center"/>
    </w:pPr>
    <w:rPr>
      <w:rFonts w:ascii="Times" w:eastAsia="Times New Roman" w:hAnsi="Times" w:cs="Times"/>
      <w:noProof/>
      <w:color w:val="0000FF"/>
      <w:sz w:val="18"/>
      <w:szCs w:val="18"/>
    </w:rPr>
  </w:style>
  <w:style w:type="paragraph" w:customStyle="1" w:styleId="DataField11pt-Single">
    <w:name w:val="Data Field 11pt-Single"/>
    <w:basedOn w:val="Normal"/>
    <w:rsid w:val="00361364"/>
    <w:pPr>
      <w:autoSpaceDE w:val="0"/>
      <w:autoSpaceDN w:val="0"/>
      <w:spacing w:after="0" w:line="240" w:lineRule="auto"/>
    </w:pPr>
    <w:rPr>
      <w:rFonts w:ascii="Arial" w:eastAsia="Times New Roman" w:hAnsi="Arial" w:cs="Arial"/>
    </w:rPr>
  </w:style>
  <w:style w:type="table" w:styleId="TableGrid">
    <w:name w:val="Table Grid"/>
    <w:basedOn w:val="TableNormal"/>
    <w:uiPriority w:val="59"/>
    <w:rsid w:val="003613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364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36136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6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1364"/>
    <w:rPr>
      <w:color w:val="0000FF"/>
      <w:u w:val="single"/>
    </w:rPr>
  </w:style>
  <w:style w:type="paragraph" w:customStyle="1" w:styleId="regulartextchar">
    <w:name w:val="regulartextchar"/>
    <w:basedOn w:val="Normal"/>
    <w:rsid w:val="0036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1364"/>
    <w:rPr>
      <w:rFonts w:ascii="Consolas" w:eastAsia="Times New Roman" w:hAnsi="Consola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Consolas" w:eastAsia="Times New Roman" w:hAnsi="Consolas" w:cs="Times New Roman"/>
    </w:rPr>
  </w:style>
  <w:style w:type="character" w:customStyle="1" w:styleId="HTMLPreformattedChar1">
    <w:name w:val="HTML Preformatted Char1"/>
    <w:basedOn w:val="DefaultParagraphFont"/>
    <w:uiPriority w:val="99"/>
    <w:semiHidden/>
    <w:rsid w:val="00361364"/>
    <w:rPr>
      <w:rFonts w:ascii="Consolas" w:hAnsi="Consolas" w:cs="Consolas"/>
      <w:sz w:val="20"/>
      <w:szCs w:val="20"/>
    </w:rPr>
  </w:style>
  <w:style w:type="character" w:customStyle="1" w:styleId="articletext1">
    <w:name w:val="articletext1"/>
    <w:basedOn w:val="DefaultParagraphFont"/>
    <w:rsid w:val="00361364"/>
    <w:rPr>
      <w:rFonts w:ascii="Verdana" w:hAnsi="Verdana" w:hint="default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364"/>
    <w:rPr>
      <w:rFonts w:ascii="Times" w:eastAsia="Times New Roman" w:hAnsi="Times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Times" w:eastAsia="Times New Roman" w:hAnsi="Times" w:cs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36136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364"/>
    <w:rPr>
      <w:rFonts w:ascii="Times" w:eastAsia="Times New Roman" w:hAnsi="Times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364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361364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61364"/>
    <w:rPr>
      <w:rFonts w:ascii="Times" w:eastAsia="Times New Roman" w:hAnsi="Times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61364"/>
    <w:pPr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HeaderChar1">
    <w:name w:val="Header Char1"/>
    <w:basedOn w:val="DefaultParagraphFont"/>
    <w:uiPriority w:val="99"/>
    <w:semiHidden/>
    <w:rsid w:val="00361364"/>
  </w:style>
  <w:style w:type="character" w:customStyle="1" w:styleId="FooterChar">
    <w:name w:val="Footer Char"/>
    <w:basedOn w:val="DefaultParagraphFont"/>
    <w:link w:val="Footer"/>
    <w:uiPriority w:val="99"/>
    <w:rsid w:val="00361364"/>
    <w:rPr>
      <w:rFonts w:ascii="Times" w:eastAsia="Times New Roman" w:hAnsi="Time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61364"/>
    <w:pPr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FooterChar1">
    <w:name w:val="Footer Char1"/>
    <w:basedOn w:val="DefaultParagraphFont"/>
    <w:uiPriority w:val="99"/>
    <w:semiHidden/>
    <w:rsid w:val="00361364"/>
  </w:style>
  <w:style w:type="character" w:styleId="CommentReference">
    <w:name w:val="annotation reference"/>
    <w:basedOn w:val="DefaultParagraphFont"/>
    <w:uiPriority w:val="99"/>
    <w:semiHidden/>
    <w:unhideWhenUsed/>
    <w:rsid w:val="00361364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F90A98"/>
    <w:rPr>
      <w:i/>
      <w:iCs/>
    </w:rPr>
  </w:style>
  <w:style w:type="paragraph" w:styleId="Revision">
    <w:name w:val="Revision"/>
    <w:hidden/>
    <w:uiPriority w:val="99"/>
    <w:semiHidden/>
    <w:rsid w:val="00361364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DD77F4"/>
    <w:pPr>
      <w:spacing w:after="0"/>
      <w:jc w:val="center"/>
    </w:pPr>
    <w:rPr>
      <w:rFonts w:ascii="Calibri" w:hAnsi="Calibri"/>
      <w:noProof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D77F4"/>
    <w:rPr>
      <w:rFonts w:ascii="Calibri" w:hAnsi="Calibri"/>
      <w:noProof/>
      <w:sz w:val="22"/>
    </w:rPr>
  </w:style>
  <w:style w:type="paragraph" w:customStyle="1" w:styleId="EndNoteBibliography">
    <w:name w:val="EndNote Bibliography"/>
    <w:basedOn w:val="Normal"/>
    <w:link w:val="EndNoteBibliographyChar"/>
    <w:rsid w:val="00DD77F4"/>
    <w:pPr>
      <w:spacing w:line="240" w:lineRule="auto"/>
    </w:pPr>
    <w:rPr>
      <w:rFonts w:ascii="Calibri" w:hAnsi="Calibri"/>
      <w:noProof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DD77F4"/>
    <w:rPr>
      <w:rFonts w:ascii="Calibri" w:hAnsi="Calibri"/>
      <w:noProof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166ED1"/>
    <w:rPr>
      <w:color w:val="800080"/>
      <w:u w:val="single"/>
    </w:rPr>
  </w:style>
  <w:style w:type="paragraph" w:customStyle="1" w:styleId="xl68">
    <w:name w:val="xl68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9">
    <w:name w:val="xl69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9900"/>
      <w:sz w:val="16"/>
      <w:szCs w:val="16"/>
    </w:rPr>
  </w:style>
  <w:style w:type="paragraph" w:customStyle="1" w:styleId="xl74">
    <w:name w:val="xl74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15967"/>
      <w:sz w:val="16"/>
      <w:szCs w:val="16"/>
    </w:rPr>
  </w:style>
  <w:style w:type="paragraph" w:customStyle="1" w:styleId="xl75">
    <w:name w:val="xl75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E26B0A"/>
      <w:sz w:val="16"/>
      <w:szCs w:val="16"/>
    </w:rPr>
  </w:style>
  <w:style w:type="paragraph" w:customStyle="1" w:styleId="xl76">
    <w:name w:val="xl76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78">
    <w:name w:val="xl78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79">
    <w:name w:val="xl79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80">
    <w:name w:val="xl80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81">
    <w:name w:val="xl81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2">
    <w:name w:val="xl82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3">
    <w:name w:val="xl83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4">
    <w:name w:val="xl84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Normal"/>
    <w:rsid w:val="00BA3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A30A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A3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808B6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0A98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0A98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0A98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0A98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0A98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0A98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0A98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0A98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90A98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F90A98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0A98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0A9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90A9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F90A9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90A98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0A9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0A98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0A98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F90A9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90A9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90A98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90A98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90A98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90A98"/>
    <w:pPr>
      <w:outlineLvl w:val="9"/>
    </w:pPr>
  </w:style>
  <w:style w:type="paragraph" w:customStyle="1" w:styleId="font5">
    <w:name w:val="font5"/>
    <w:basedOn w:val="Normal"/>
    <w:rsid w:val="003C4E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font6">
    <w:name w:val="font6"/>
    <w:basedOn w:val="Normal"/>
    <w:rsid w:val="003C4E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font7">
    <w:name w:val="font7"/>
    <w:basedOn w:val="Normal"/>
    <w:rsid w:val="007009C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1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7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5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9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F901F-1B24-4F5F-A533-1BEA01698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M. D. Anderson Cancer Center</Company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Pande,Mala</dc:creator>
  <cp:lastModifiedBy>Pande,Mala</cp:lastModifiedBy>
  <cp:revision>2</cp:revision>
  <cp:lastPrinted>2017-03-31T18:43:00Z</cp:lastPrinted>
  <dcterms:created xsi:type="dcterms:W3CDTF">2018-04-12T13:39:00Z</dcterms:created>
  <dcterms:modified xsi:type="dcterms:W3CDTF">2018-04-12T13:39:00Z</dcterms:modified>
</cp:coreProperties>
</file>