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4200C" w14:textId="4CE8E3D5" w:rsidR="006F22C6" w:rsidRDefault="00322BD2" w:rsidP="00D919D6">
      <w:pPr>
        <w:pStyle w:val="NoSpacing"/>
      </w:pPr>
      <w:r>
        <w:rPr>
          <w:b/>
        </w:rPr>
        <w:t>S</w:t>
      </w:r>
      <w:r w:rsidR="00F73F29">
        <w:rPr>
          <w:b/>
        </w:rPr>
        <w:t>3</w:t>
      </w:r>
      <w:bookmarkStart w:id="0" w:name="_GoBack"/>
      <w:bookmarkEnd w:id="0"/>
      <w:del w:id="1" w:author="Pande,Mala" w:date="2018-04-12T09:21:00Z">
        <w:r w:rsidDel="00315947">
          <w:rPr>
            <w:b/>
          </w:rPr>
          <w:delText>b</w:delText>
        </w:r>
      </w:del>
      <w:r w:rsidRPr="00732E53">
        <w:rPr>
          <w:rFonts w:ascii="Arial" w:hAnsi="Arial" w:cs="Arial"/>
          <w:b/>
          <w:sz w:val="16"/>
          <w:szCs w:val="16"/>
        </w:rPr>
        <w:t xml:space="preserve"> </w:t>
      </w:r>
      <w:r w:rsidRPr="00732E53">
        <w:rPr>
          <w:b/>
        </w:rPr>
        <w:t>Table</w:t>
      </w:r>
      <w:r>
        <w:rPr>
          <w:b/>
        </w:rPr>
        <w:t>.</w:t>
      </w:r>
      <w:r w:rsidR="00354701" w:rsidRPr="00354701">
        <w:t xml:space="preserve"> </w:t>
      </w:r>
      <w:r w:rsidR="00354701" w:rsidRPr="00322BD2">
        <w:rPr>
          <w:b/>
        </w:rPr>
        <w:t xml:space="preserve">Odds ratio (OR) estimates with 95% confidence interval (CI) for association of selected </w:t>
      </w:r>
      <w:r w:rsidR="00F73F29" w:rsidRPr="00F73F29">
        <w:rPr>
          <w:b/>
        </w:rPr>
        <w:t>breast cancer</w:t>
      </w:r>
      <w:r w:rsidR="00F73F29">
        <w:t xml:space="preserve"> </w:t>
      </w:r>
      <w:r w:rsidR="00354701" w:rsidRPr="00322BD2">
        <w:rPr>
          <w:b/>
        </w:rPr>
        <w:t>GWAS SNPs with the breast-colorectal cancer phenotype</w:t>
      </w:r>
      <w:r w:rsidR="00354701">
        <w:t>. SNPs were selected from published GWASs if found to be associated with breast cancer among non-Hispanic whites</w:t>
      </w:r>
      <w:r w:rsidR="00665E2D">
        <w:t>.</w:t>
      </w:r>
    </w:p>
    <w:p w14:paraId="17985DE1" w14:textId="678D178E" w:rsidR="0005234A" w:rsidRDefault="0005234A" w:rsidP="00D919D6">
      <w:pPr>
        <w:pStyle w:val="NoSpacing"/>
      </w:pPr>
      <w:r>
        <w:fldChar w:fldCharType="begin"/>
      </w:r>
      <w:r>
        <w:instrText xml:space="preserve"> LINK </w:instrText>
      </w:r>
      <w:r w:rsidR="00315947">
        <w:instrText xml:space="preserve">Excel.Sheet.12 Book2 Sheet2!R1C16:R100C24 </w:instrText>
      </w:r>
      <w:r>
        <w:instrText xml:space="preserve">\a \f 4 \h  \* MERGEFORMAT </w:instrText>
      </w:r>
      <w:r>
        <w:fldChar w:fldCharType="separate"/>
      </w:r>
    </w:p>
    <w:tbl>
      <w:tblPr>
        <w:tblW w:w="10440" w:type="dxa"/>
        <w:tblLook w:val="04A0" w:firstRow="1" w:lastRow="0" w:firstColumn="1" w:lastColumn="0" w:noHBand="0" w:noVBand="1"/>
      </w:tblPr>
      <w:tblGrid>
        <w:gridCol w:w="960"/>
        <w:gridCol w:w="1240"/>
        <w:gridCol w:w="1062"/>
        <w:gridCol w:w="960"/>
        <w:gridCol w:w="960"/>
        <w:gridCol w:w="981"/>
        <w:gridCol w:w="1378"/>
        <w:gridCol w:w="617"/>
        <w:gridCol w:w="2282"/>
      </w:tblGrid>
      <w:tr w:rsidR="0005234A" w:rsidRPr="00FC6665" w14:paraId="1AC7082D" w14:textId="77777777" w:rsidTr="00FC6665">
        <w:trPr>
          <w:trHeight w:hRule="exact" w:val="56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B20C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CHR</w:t>
            </w: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568E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BP</w:t>
            </w: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2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6545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SNP</w:t>
            </w: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F439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Coded allele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0962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Alternate allele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C322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Coded allele frequency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CC48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 (95% CI)</w:t>
            </w: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4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D52E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14CA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Within or nearby gene</w:t>
            </w: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  <w:vertAlign w:val="superscript"/>
              </w:rPr>
              <w:t>5</w:t>
            </w:r>
            <w:r w:rsidRPr="00FC666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</w:rPr>
              <w:t xml:space="preserve"> </w:t>
            </w:r>
          </w:p>
        </w:tc>
      </w:tr>
      <w:tr w:rsidR="0005234A" w:rsidRPr="00FC6665" w14:paraId="094BD59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67D5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4D2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9:22062134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341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rs1011970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6AA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DA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F0D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9AB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 (0.71-0.95)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F95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0.007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265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CDKN2B-AS1</w:t>
            </w:r>
          </w:p>
        </w:tc>
      </w:tr>
      <w:tr w:rsidR="0005234A" w:rsidRPr="00FC6665" w14:paraId="0CBC1073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6F8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6E2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10:123337335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8FE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rs2981579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B62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240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B73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0D5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0.86 (0.77-0.96)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DA4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2E8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FGFR2</w:t>
            </w:r>
          </w:p>
        </w:tc>
      </w:tr>
      <w:tr w:rsidR="0005234A" w:rsidRPr="00FC6665" w14:paraId="3E86B34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BFD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F14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10:123352317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030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rs2981582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417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54B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D76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86D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0.86 (0.77-0.97)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541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0.012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12B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FGFR2</w:t>
            </w:r>
          </w:p>
        </w:tc>
      </w:tr>
      <w:tr w:rsidR="0005234A" w:rsidRPr="00FC6665" w14:paraId="3CC6FF1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9176A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2F2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10:5886734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99E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rs2380205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1FF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D8D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B4B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0AA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 (0.79-0.99)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510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0.027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5C4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2.6kb 5' of GDI2</w:t>
            </w:r>
          </w:p>
        </w:tc>
      </w:tr>
      <w:tr w:rsidR="0005234A" w:rsidRPr="00FC6665" w14:paraId="6CB7633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926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C92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16:80650805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2AF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rs13329835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513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65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184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A85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0.87 (0.76-0.99)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0D8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0.035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052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CDYL2</w:t>
            </w:r>
          </w:p>
        </w:tc>
      </w:tr>
      <w:tr w:rsidR="0005234A" w:rsidRPr="00FC6665" w14:paraId="6887908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EC3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81F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16:52635164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446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rs3112612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30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860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C08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12E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 (0.8-1)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0EE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044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RP11-297L17.1</w:t>
            </w:r>
          </w:p>
        </w:tc>
      </w:tr>
      <w:tr w:rsidR="0005234A" w:rsidRPr="00FC6665" w14:paraId="688E3AC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733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31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10:64251977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01D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rs10822013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1F9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F48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48A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AFB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 (0.79-1)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143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FF0000"/>
                <w:sz w:val="16"/>
                <w:szCs w:val="14"/>
              </w:rPr>
              <w:t>0.04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E70E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ZNF365</w:t>
            </w:r>
          </w:p>
        </w:tc>
      </w:tr>
      <w:tr w:rsidR="0005234A" w:rsidRPr="00FC6665" w14:paraId="76CD92E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2E60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EE4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12:115836522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8FC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rs1292011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D20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753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7FC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6D2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1.12 (1-1.26)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6C4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0.058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A3F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34kb 3' of RP11-116D17.1</w:t>
            </w:r>
          </w:p>
        </w:tc>
      </w:tr>
      <w:tr w:rsidR="0005234A" w:rsidRPr="00FC6665" w14:paraId="2A089DD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5CA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ECB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16:53813367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946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rs17817449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F32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1BA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BDB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075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0.90 (0.8-1.01)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EB2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0.063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BFB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FTO</w:t>
            </w:r>
          </w:p>
        </w:tc>
      </w:tr>
      <w:tr w:rsidR="0005234A" w:rsidRPr="00FC6665" w14:paraId="5748479F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05F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F5A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22:40876234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5E0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rs6001930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BCC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E84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C38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2D2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1.20 (0.99-1.46)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BE2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0.068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E21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MKL1</w:t>
            </w:r>
          </w:p>
        </w:tc>
      </w:tr>
      <w:tr w:rsidR="0005234A" w:rsidRPr="00FC6665" w14:paraId="111B41FF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929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F0B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8:128355618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77D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rs13281615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9CF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A78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43F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E5C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0.90 (0.8-1.01)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C4D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0.071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DCE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RP11-382A18.2</w:t>
            </w:r>
          </w:p>
        </w:tc>
      </w:tr>
      <w:tr w:rsidR="0005234A" w:rsidRPr="00FC6665" w14:paraId="068CEF4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9B91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F1E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20:32588095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FF7C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rs2284378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0E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F41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B05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B45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0.90 (0.8-1.01)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7D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0.081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AE5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RALY</w:t>
            </w:r>
          </w:p>
        </w:tc>
      </w:tr>
      <w:tr w:rsidR="0005234A" w:rsidRPr="00FC6665" w14:paraId="1E89AF66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CAFD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355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10:64278682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ED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rs10995190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F9E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22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68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108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0.87 (0.74-1.02)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216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0.086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F55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ZNF365</w:t>
            </w:r>
          </w:p>
        </w:tc>
      </w:tr>
      <w:tr w:rsidR="0005234A" w:rsidRPr="00FC6665" w14:paraId="7EB80B3E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96A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39C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11:129461171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F24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rs11820646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E0C8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20C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8A0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DB3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1.11 (0.99-1.24)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174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0.086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0FC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139kb 3' of BARX2</w:t>
            </w:r>
          </w:p>
        </w:tc>
      </w:tr>
      <w:tr w:rsidR="0005234A" w:rsidRPr="00FC6665" w14:paraId="421E43F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4933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172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5:56031884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DCC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rs889312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AAA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EDBD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4A0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F1B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0.90 (0.79-1.02)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282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0.087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69D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35kb 5' of AC008940.1</w:t>
            </w:r>
          </w:p>
        </w:tc>
      </w:tr>
      <w:tr w:rsidR="0005234A" w:rsidRPr="00FC6665" w14:paraId="1159A1D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DD2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33B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7:130653851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4B8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rs2048672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3AA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DC2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E3A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A60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1.12 (0.98-1.28)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605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0.09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C4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AC058791.2</w:t>
            </w:r>
          </w:p>
        </w:tc>
      </w:tr>
      <w:tr w:rsidR="0005234A" w:rsidRPr="00FC6665" w14:paraId="0E27F272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01CF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455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5:58184061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8D4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rs10472076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5D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110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8A7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B48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 (0.8-1.02)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68A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0.102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A9E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25kb 5' of CTD-2176I21.2</w:t>
            </w:r>
          </w:p>
        </w:tc>
      </w:tr>
      <w:tr w:rsidR="0005234A" w:rsidRPr="00FC6665" w14:paraId="4CA67D2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B0D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09F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5:56023083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2AD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rs16886165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649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5FE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F39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7C5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 (0.76-1.03)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F93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694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44kb 5' of AC008940.1</w:t>
            </w:r>
          </w:p>
        </w:tc>
      </w:tr>
      <w:tr w:rsidR="0005234A" w:rsidRPr="00FC6665" w14:paraId="4A8E3E6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B330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06B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4:175846426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536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rs6828523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9E7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CFC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3CD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C53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1.15 (0.96-1.38)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C94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0.121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F9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ADAM29</w:t>
            </w:r>
          </w:p>
        </w:tc>
      </w:tr>
      <w:tr w:rsidR="0005234A" w:rsidRPr="00FC6665" w14:paraId="04D6D106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3FA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FA6A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12:28155080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75B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rs10771399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C80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FF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54C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CD6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1.16 (0.96-1.4)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C47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0.124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45A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29kb 5' of PTHLH</w:t>
            </w:r>
          </w:p>
        </w:tc>
      </w:tr>
      <w:tr w:rsidR="0005234A" w:rsidRPr="00FC6665" w14:paraId="0729A03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781F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05C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19:52372976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0FF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rs10411161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558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A04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4AB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10A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0.87 (0.74-1.04)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061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0F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ZNF577</w:t>
            </w:r>
          </w:p>
        </w:tc>
      </w:tr>
      <w:tr w:rsidR="0005234A" w:rsidRPr="00FC6665" w14:paraId="046BC24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5E55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C27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5:45285718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068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rs981782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6AE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CA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F01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7BEE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1.09 (0.97-1.22)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629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023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HCN1</w:t>
            </w:r>
          </w:p>
        </w:tc>
      </w:tr>
      <w:tr w:rsidR="0005234A" w:rsidRPr="00FC6665" w14:paraId="3DF37DE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0BA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50F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8:29509616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05E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rs9693444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47E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477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F60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404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 (0.81-1.03)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D6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0.134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E8C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22kb 3' of LINC00589</w:t>
            </w:r>
          </w:p>
        </w:tc>
      </w:tr>
      <w:tr w:rsidR="0005234A" w:rsidRPr="00FC6665" w14:paraId="06C9AE1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C05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C23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8:76417937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88E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rs2943559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0C7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402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616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681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0.86 (0.7-1.05)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1DD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632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HNF4G</w:t>
            </w:r>
          </w:p>
        </w:tc>
      </w:tr>
      <w:tr w:rsidR="0005234A" w:rsidRPr="00FC6665" w14:paraId="569156A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FA9C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DA0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14:91841069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666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rs941764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638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01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9A4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15C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(0.82-1.03)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E69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0.162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DA2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CCDC88C</w:t>
            </w:r>
          </w:p>
        </w:tc>
      </w:tr>
      <w:tr w:rsidR="0005234A" w:rsidRPr="00FC6665" w14:paraId="3D206C4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EC8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E92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2:217905832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95D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rs13387042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26D0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218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0C6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063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1.08 (0.97-1.21)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3F4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0.173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463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45kb 3' of RP11-574O16.1</w:t>
            </w:r>
          </w:p>
        </w:tc>
      </w:tr>
      <w:tr w:rsidR="0005234A" w:rsidRPr="00FC6665" w14:paraId="17943EA4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6710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9C0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2:218296508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138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rs16857609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2C5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F15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C51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9ED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(0.81-1.04)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048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0.181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DE0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DIRC3</w:t>
            </w:r>
          </w:p>
        </w:tc>
      </w:tr>
      <w:tr w:rsidR="0005234A" w:rsidRPr="00FC6665" w14:paraId="107C9F9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C9C2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E9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16:53855291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AFA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rs11075995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63F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54E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931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67D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 (0.8-1.04)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98E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0.182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0B2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FTO</w:t>
            </w:r>
          </w:p>
        </w:tc>
      </w:tr>
      <w:tr w:rsidR="0005234A" w:rsidRPr="00FC6665" w14:paraId="3A1EF29E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6350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A66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9:110306115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0CB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rs10759243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C5D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9E4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FDE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5C0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(0.81-1.04)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AC4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0.185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B01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53kb 5' of KLF4</w:t>
            </w:r>
          </w:p>
        </w:tc>
      </w:tr>
      <w:tr w:rsidR="0005234A" w:rsidRPr="00FC6665" w14:paraId="2B215031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5AD5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898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6:19443935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D17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rs16882214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6D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C12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717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390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 (0.74-1.06)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60C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F57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5.3kb 3' of RN5S205</w:t>
            </w:r>
          </w:p>
        </w:tc>
      </w:tr>
      <w:tr w:rsidR="0005234A" w:rsidRPr="00FC6665" w14:paraId="387E9658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3FD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055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2:174212894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3D4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rs1550623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1EF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B0B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E4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AD8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1.11 (0.94-1.29)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F5B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0.209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E16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AC092573.3</w:t>
            </w:r>
          </w:p>
        </w:tc>
      </w:tr>
      <w:tr w:rsidR="0005234A" w:rsidRPr="00FC6665" w14:paraId="033D086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8AF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9C7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15:48900586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60C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rs1876206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C32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CD5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6D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D5B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 (0.76-1.07)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31A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17B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FBN1</w:t>
            </w:r>
          </w:p>
        </w:tc>
      </w:tr>
      <w:tr w:rsidR="0005234A" w:rsidRPr="00FC6665" w14:paraId="4A637D34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8E682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E9D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5:158244083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A03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rs1432679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14A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219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6C0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739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(0.83-1.05)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CF2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0.238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27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EBF1</w:t>
            </w:r>
          </w:p>
        </w:tc>
      </w:tr>
      <w:tr w:rsidR="0005234A" w:rsidRPr="00FC6665" w14:paraId="40FE2DC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12E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E7A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10:22032942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EE2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rs7072776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363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CDD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07A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1A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(0.82-1.05)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9E7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0.246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1F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382bp 3' of MLLT10</w:t>
            </w:r>
          </w:p>
        </w:tc>
      </w:tr>
      <w:tr w:rsidR="0005234A" w:rsidRPr="00FC6665" w14:paraId="24F82D5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6AF5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2B4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10:80841148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D00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rs704010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88B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E5D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2B8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11D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(0.83-1.05)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549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0.253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563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ZMIZ1</w:t>
            </w:r>
          </w:p>
        </w:tc>
      </w:tr>
      <w:tr w:rsidR="0005234A" w:rsidRPr="00FC6665" w14:paraId="225514A8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F0CC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9BC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4:106084778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CB3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rs9790517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91E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7EF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B65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432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(0.81-1.06)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F32A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0.256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9B7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TET2</w:t>
            </w:r>
          </w:p>
        </w:tc>
      </w:tr>
      <w:tr w:rsidR="0005234A" w:rsidRPr="00FC6665" w14:paraId="37B0430E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2961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387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13:95874956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13D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rs1926657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DF5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F19D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364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02F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1.09 (0.94-1.27)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321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C30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ABCC4</w:t>
            </w:r>
          </w:p>
        </w:tc>
      </w:tr>
      <w:tr w:rsidR="0005234A" w:rsidRPr="00FC6665" w14:paraId="296D3D5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438F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85C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16:74472696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684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rs10871290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41C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6A0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563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A8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1.07 (0.95-1.2)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C24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048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3.5kb 3' of RP11-252A24.5</w:t>
            </w:r>
          </w:p>
        </w:tc>
      </w:tr>
      <w:tr w:rsidR="0005234A" w:rsidRPr="00FC6665" w14:paraId="3595C8B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9A22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EE8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19:18571141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ABA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rs4808801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F94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348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6A9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437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1.07 (0.95-1.21)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C1C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0.271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080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ELL</w:t>
            </w:r>
          </w:p>
        </w:tc>
      </w:tr>
      <w:tr w:rsidR="0005234A" w:rsidRPr="00FC6665" w14:paraId="7EED8A9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E11A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822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10:123625190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041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rs10510102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4A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20D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C41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034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(0.8-1.07)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076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0.29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966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ATE1</w:t>
            </w:r>
          </w:p>
        </w:tc>
      </w:tr>
      <w:tr w:rsidR="0005234A" w:rsidRPr="00FC6665" w14:paraId="5F28A88F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A96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AE4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14:37132769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EBB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rs2236007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F8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9CE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308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6B4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1.26 (0.81-1.96)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90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259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PAX9</w:t>
            </w:r>
          </w:p>
        </w:tc>
      </w:tr>
      <w:tr w:rsidR="0005234A" w:rsidRPr="00FC6665" w14:paraId="76952383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513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679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5:44875005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306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rs7716600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8E6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B4A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223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35E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0.93 (0.82-1.07)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FB8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E91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54kb 3' of MRPS30</w:t>
            </w:r>
          </w:p>
        </w:tc>
      </w:tr>
      <w:tr w:rsidR="0005234A" w:rsidRPr="00FC6665" w14:paraId="1AAB0E2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5FFC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29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15:78269472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B8A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rs12906542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30CE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8D2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0B3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5FB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 (0.25-1.58)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040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94F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6.9kb 3' of TBC1D2B</w:t>
            </w:r>
          </w:p>
        </w:tc>
      </w:tr>
      <w:tr w:rsidR="0005234A" w:rsidRPr="00FC6665" w14:paraId="724FEFB1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5452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18E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11:65583066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694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rs3903072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FA9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749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0F4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41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 (0.77-1.09)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424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0.327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45D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7.4kb 3' of CFL1</w:t>
            </w:r>
          </w:p>
        </w:tc>
      </w:tr>
      <w:tr w:rsidR="0005234A" w:rsidRPr="00FC6665" w14:paraId="3FD744B2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480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9D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10:114773927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6F7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rs7904519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77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4D5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BE2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875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0.94 (0.84-1.06)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9B08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0.328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07E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TCF7L2</w:t>
            </w:r>
          </w:p>
        </w:tc>
      </w:tr>
      <w:tr w:rsidR="0005234A" w:rsidRPr="00FC6665" w14:paraId="4265368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2C5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F0F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16:52586341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8B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rs3803662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F1C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F84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754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716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0.94 (0.83-1.07)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F24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0.341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602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RP11-297L17.1</w:t>
            </w:r>
          </w:p>
        </w:tc>
      </w:tr>
      <w:tr w:rsidR="0005234A" w:rsidRPr="00FC6665" w14:paraId="41273833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8C6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025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17:48274291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A2E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rs2075555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C6A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877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1D8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8AB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 (0.77-1.1)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93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7EF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COL1A1</w:t>
            </w:r>
          </w:p>
        </w:tc>
      </w:tr>
      <w:tr w:rsidR="0005234A" w:rsidRPr="00FC6665" w14:paraId="44717DA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C30A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072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6:151948366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8AE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rs2046210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072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D163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04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AF9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0.95 (0.85-1.07)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7E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0.379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4DD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6kb 3' of CCDC170</w:t>
            </w:r>
          </w:p>
        </w:tc>
      </w:tr>
      <w:tr w:rsidR="0005234A" w:rsidRPr="00FC6665" w14:paraId="25416A86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919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157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1:204518842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28C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rs4245739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9E4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D0A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503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3AB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(0.93-1.2)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FA7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0.386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7BA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MDM4</w:t>
            </w:r>
          </w:p>
        </w:tc>
      </w:tr>
      <w:tr w:rsidR="0005234A" w:rsidRPr="00FC6665" w14:paraId="2530E278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65E1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425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5:44706498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59D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rs10941679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D97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17C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195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CF9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0.95 (0.83-1.08)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3F7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0.411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F59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5.6kb 5' of RP11-503D12.1</w:t>
            </w:r>
          </w:p>
        </w:tc>
      </w:tr>
      <w:tr w:rsidR="0005234A" w:rsidRPr="00FC6665" w14:paraId="29344A0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D5C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lastRenderedPageBreak/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333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11:1909006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076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rs3817198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7B7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98F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2AC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F53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1.05 (0.93-1.18)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B9F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0.432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E5C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LSP1</w:t>
            </w:r>
          </w:p>
        </w:tc>
      </w:tr>
      <w:tr w:rsidR="0005234A" w:rsidRPr="00FC6665" w14:paraId="67901678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90E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84F3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6:82193109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1F3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rs17530068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141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9C2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E85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4F7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0.95 (0.83-1.08)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6E1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C34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8kb 3' of FAM46A</w:t>
            </w:r>
          </w:p>
        </w:tc>
      </w:tr>
      <w:tr w:rsidR="0005234A" w:rsidRPr="00FC6665" w14:paraId="15D73A2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EDF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AD3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6:1318878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EF5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rs11242675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FC8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65F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BBA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94C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1.05 (0.93-1.18)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E54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0.443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29A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3.9kb 3' of FOXQ1</w:t>
            </w:r>
          </w:p>
        </w:tc>
      </w:tr>
      <w:tr w:rsidR="0005234A" w:rsidRPr="00FC6665" w14:paraId="749CE96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748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A1B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9:110888478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72F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rs865686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7D1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079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029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6BAD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(0.85-1.07)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74A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0.451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C46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126kb 3' of RP11-505C13.1</w:t>
            </w:r>
          </w:p>
        </w:tc>
      </w:tr>
      <w:tr w:rsidR="0005234A" w:rsidRPr="00FC6665" w14:paraId="57B3EA91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040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7FF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6:151987357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325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rs9383938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82E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D54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D9F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CCC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1.08 (0.88-1.32)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495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ECD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ESR1</w:t>
            </w:r>
          </w:p>
        </w:tc>
      </w:tr>
      <w:tr w:rsidR="0005234A" w:rsidRPr="00FC6665" w14:paraId="7AD69BB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9D43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CBF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12:73989837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68A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rs1154865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7E6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03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828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5CD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1.05 (0.92-1.21)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ADB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45F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RP11-314D7.4</w:t>
            </w:r>
          </w:p>
        </w:tc>
      </w:tr>
      <w:tr w:rsidR="0005234A" w:rsidRPr="00FC6665" w14:paraId="023B969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1DD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90E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21:31177511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D8E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rs458685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718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572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70D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199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(0.9-1.25)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43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F4B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GRIK1</w:t>
            </w:r>
          </w:p>
        </w:tc>
      </w:tr>
      <w:tr w:rsidR="0005234A" w:rsidRPr="00FC6665" w14:paraId="787773D3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942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03E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8:129194641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385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rs11780156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2F4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F14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69F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CFC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(0.91-1.22)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AA7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0.467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4E0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32kb 3' of MIR1208</w:t>
            </w:r>
          </w:p>
        </w:tc>
      </w:tr>
      <w:tr w:rsidR="0005234A" w:rsidRPr="00FC6665" w14:paraId="68B20FD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6DA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46D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7:67059267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195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rs10263639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4FD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621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1A6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3D9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1.06 (0.9-1.24)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91D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A30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97kb 3' of RP4-736H5.3</w:t>
            </w:r>
          </w:p>
        </w:tc>
      </w:tr>
      <w:tr w:rsidR="0005234A" w:rsidRPr="00FC6665" w14:paraId="716D75E7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E7C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7F0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14:68660428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2EA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rs2588809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1FC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DDF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7AA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AF9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1.11 (0.82-1.5)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B8D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0.499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8FF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RAD51B</w:t>
            </w:r>
          </w:p>
        </w:tc>
      </w:tr>
      <w:tr w:rsidR="0005234A" w:rsidRPr="00FC6665" w14:paraId="6CD14B54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1F33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99C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3:30682939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491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rs12493607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5F6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076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E29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7AB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(0.85-1.08)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F56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0.501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72E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TGFBR2</w:t>
            </w:r>
          </w:p>
        </w:tc>
      </w:tr>
      <w:tr w:rsidR="0005234A" w:rsidRPr="00FC6665" w14:paraId="202B13C4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CAE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D83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8:128387852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81F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rs1562430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74E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FD0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050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FDC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(0.93-1.17)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48E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AE8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RP11-382A18.2</w:t>
            </w:r>
          </w:p>
        </w:tc>
      </w:tr>
      <w:tr w:rsidR="0005234A" w:rsidRPr="00FC6665" w14:paraId="3B146927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170D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272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3:4742276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31A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rs6762644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DB8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D04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C04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56F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(0.86-1.08)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FBE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0.516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BE8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ITPR1</w:t>
            </w:r>
          </w:p>
        </w:tc>
      </w:tr>
      <w:tr w:rsidR="0005234A" w:rsidRPr="00FC6665" w14:paraId="467E389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D48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5DA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2:19320803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310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rs12710696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A7F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F92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525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BEA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(0.93-1.17)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BC3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0.517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A3D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AC092594.1</w:t>
            </w:r>
          </w:p>
        </w:tc>
      </w:tr>
      <w:tr w:rsidR="0005234A" w:rsidRPr="00FC6665" w14:paraId="5CB88D6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99C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50B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1:10566215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6C3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rs616488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B3B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A55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766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66D6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(0.92-1.17)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679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0.519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438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PEX14</w:t>
            </w:r>
          </w:p>
        </w:tc>
      </w:tr>
      <w:tr w:rsidR="0005234A" w:rsidRPr="00FC6665" w14:paraId="282F1A43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2EB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05F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5:44662515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BD0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rs4415084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89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E37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72F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8D9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(0.86-1.08)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FEB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E3E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36kb 3' of RP11-503D12.1</w:t>
            </w:r>
          </w:p>
        </w:tc>
      </w:tr>
      <w:tr w:rsidR="0005234A" w:rsidRPr="00FC6665" w14:paraId="166A8F5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48F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0B2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12:96027759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603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rs17356907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B6D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1B4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860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B78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(0.84-1.09)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8EC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AAC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16kb 3' of Y_RNA</w:t>
            </w:r>
          </w:p>
        </w:tc>
      </w:tr>
      <w:tr w:rsidR="0005234A" w:rsidRPr="00FC6665" w14:paraId="65D5C87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6CD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C1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5:10467702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40F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rs1092913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42C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B55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BDC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0F6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1.08 (0.85-1.37)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0A36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665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ROPN1L</w:t>
            </w:r>
          </w:p>
        </w:tc>
      </w:tr>
      <w:tr w:rsidR="0005234A" w:rsidRPr="00FC6665" w14:paraId="0863A682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40E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6B9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2:172972971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28C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rs2016394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C7C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490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8EA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435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 (0.86-1.08)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095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740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AC104801.1</w:t>
            </w:r>
          </w:p>
        </w:tc>
      </w:tr>
      <w:tr w:rsidR="0005234A" w:rsidRPr="00FC6665" w14:paraId="5D5DDD96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6FA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AD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6:151914113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613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rs3757318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C7D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27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1DE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DAF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1.07 (0.86-1.33)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6B8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E0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CCDC170</w:t>
            </w:r>
          </w:p>
        </w:tc>
      </w:tr>
      <w:tr w:rsidR="0005234A" w:rsidRPr="00FC6665" w14:paraId="617BC0D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A160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D0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6:127600630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2BB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rs2180341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A13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620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25A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FDE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(0.91-1.19)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CA3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E7F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RNF146</w:t>
            </w:r>
          </w:p>
        </w:tc>
      </w:tr>
      <w:tr w:rsidR="0005234A" w:rsidRPr="00FC6665" w14:paraId="06D25517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480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36C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14:69034682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F1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rs999737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24E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F0C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EE9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1C4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 (0.62-1.29)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A31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AEF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RAD51B</w:t>
            </w:r>
          </w:p>
        </w:tc>
      </w:tr>
      <w:tr w:rsidR="0005234A" w:rsidRPr="00FC6665" w14:paraId="2C54CD26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0EC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9D5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5:163889280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03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rs6556756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B4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C2B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684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536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1.05 (0.89-1.25)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11B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EEF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CTD-2313P7.1</w:t>
            </w:r>
          </w:p>
        </w:tc>
      </w:tr>
      <w:tr w:rsidR="0005234A" w:rsidRPr="00FC6665" w14:paraId="1936AD9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01B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E4A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19:17389704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E1B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rs8170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02E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AD1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1C4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B03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(0.9-1.21)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722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0.567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BD7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BABAM1</w:t>
            </w:r>
          </w:p>
        </w:tc>
      </w:tr>
      <w:tr w:rsidR="0005234A" w:rsidRPr="00FC6665" w14:paraId="4BBD297D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F026D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034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11:69328764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82C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rs614367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953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03B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9DC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AF0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0.82 (0.37-1.83)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1BB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57E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34kb 5' of AP000439.3</w:t>
            </w:r>
          </w:p>
        </w:tc>
      </w:tr>
      <w:tr w:rsidR="0005234A" w:rsidRPr="00FC6665" w14:paraId="65EA814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8D0F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3A7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10:123093901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9BA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rs11199914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41B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069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BBC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5F4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0.97 (0.86-1.1)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805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F5E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77kb 5' of 7SK</w:t>
            </w:r>
          </w:p>
        </w:tc>
      </w:tr>
      <w:tr w:rsidR="0005234A" w:rsidRPr="00FC6665" w14:paraId="561B149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73B3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991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19:44286513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7D0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rs3760982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FFD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A3B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575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260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0.97 (0.87-1.09)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C5B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0.648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E76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1.1kb 5' of KCNN4</w:t>
            </w:r>
          </w:p>
        </w:tc>
      </w:tr>
      <w:tr w:rsidR="0005234A" w:rsidRPr="00FC6665" w14:paraId="6FBE4E62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B05A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56F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2:121245122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4B1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rs4849887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A97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40A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415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1A5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1.05 (0.86-1.27)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9D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0.649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2BC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55kb 3' of AC073257.2</w:t>
            </w:r>
          </w:p>
        </w:tc>
      </w:tr>
      <w:tr w:rsidR="0005234A" w:rsidRPr="00FC6665" w14:paraId="6152F678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E98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D26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2:59499347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00A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rs10490113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DFE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ADF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8B7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D4F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1.04 (0.87-1.26)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7F7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412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AC007131.1</w:t>
            </w:r>
          </w:p>
        </w:tc>
      </w:tr>
      <w:tr w:rsidR="0005234A" w:rsidRPr="00FC6665" w14:paraId="7CDEA974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505B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89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10:22315843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8B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rs11814448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E30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B1C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F8A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CF9B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1.1 (0.71-1.7)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62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0.659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433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23kb 5' of DNAJC1</w:t>
            </w:r>
          </w:p>
        </w:tc>
      </w:tr>
      <w:tr w:rsidR="0005234A" w:rsidRPr="00FC6665" w14:paraId="3500CB1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D49C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15B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11:1941946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3F9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rs909116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545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1D9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37B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7B9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0.98 (0.87-1.09)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EDC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CAC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TNNT3</w:t>
            </w:r>
          </w:p>
        </w:tc>
      </w:tr>
      <w:tr w:rsidR="0005234A" w:rsidRPr="00FC6665" w14:paraId="542DE331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79DC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EF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18:24570667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31B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rs1436904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1EE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8E6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5F4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3BA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1.02 (0.91-1.15)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78D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926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CHST9-AS1</w:t>
            </w:r>
          </w:p>
        </w:tc>
      </w:tr>
      <w:tr w:rsidR="0005234A" w:rsidRPr="00FC6665" w14:paraId="44E055A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C43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3DA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12:14413931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418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rs12422552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B12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642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52C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A7D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0.97 (0.85-1.11)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B85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0.689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097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11kb 5' of U6</w:t>
            </w:r>
          </w:p>
        </w:tc>
      </w:tr>
      <w:tr w:rsidR="0005234A" w:rsidRPr="00FC6665" w14:paraId="037ECE1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BFE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E68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5:1279790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61D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rs10069690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7A0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413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0A1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DAC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1.03 (0.9-1.17)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475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0.697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45A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TERT</w:t>
            </w:r>
          </w:p>
        </w:tc>
      </w:tr>
      <w:tr w:rsidR="0005234A" w:rsidRPr="00FC6665" w14:paraId="7CDAB7F7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FEF3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808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13:32972626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831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rs11571833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326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444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53D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D0A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 (0.45-1.7)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321A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04F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BRCA2</w:t>
            </w:r>
          </w:p>
        </w:tc>
      </w:tr>
      <w:tr w:rsidR="0005234A" w:rsidRPr="00FC6665" w14:paraId="6AAB0434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68D4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6EA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8:76230301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A3D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rs6472903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E265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34B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9CF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579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1.03 (0.88-1.2)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2DF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0.721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757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RP11-697M17.1</w:t>
            </w:r>
          </w:p>
        </w:tc>
      </w:tr>
      <w:tr w:rsidR="0005234A" w:rsidRPr="00FC6665" w14:paraId="654FAA12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39C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369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1:114448389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707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rs11552449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F8A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BE1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6FD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0.84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66A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0.97 (0.84-1.14)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E3D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0.744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6F2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DCLRE1B</w:t>
            </w:r>
          </w:p>
        </w:tc>
      </w:tr>
      <w:tr w:rsidR="0005234A" w:rsidRPr="00FC6665" w14:paraId="32329E1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727E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329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3:27416013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135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rs4973768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8D4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B29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23C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E5A1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1.02 (0.91-1.14)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CA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A754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SLC4A7</w:t>
            </w:r>
          </w:p>
        </w:tc>
      </w:tr>
      <w:tr w:rsidR="0005234A" w:rsidRPr="00FC6665" w14:paraId="40DC5E5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4B51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4B6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18:24337424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744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rs527616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A02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D1E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CEC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0.63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7B1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0.98 (0.85-1.13)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CA1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0.785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8D7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CHST9-AS1</w:t>
            </w:r>
          </w:p>
        </w:tc>
      </w:tr>
      <w:tr w:rsidR="0005234A" w:rsidRPr="00FC6665" w14:paraId="03221FA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79FC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A9D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1:202187176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692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rs6678914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0B6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7F0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F90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FC5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0.99 (0.88-1.11)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B44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0.798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34E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LGR6</w:t>
            </w:r>
          </w:p>
        </w:tc>
      </w:tr>
      <w:tr w:rsidR="0005234A" w:rsidRPr="00FC6665" w14:paraId="42B648DB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E11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106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1:121280613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9F6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rs11249433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DCE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C897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E03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8D9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1.01 (0.91-1.13)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D93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0.808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A48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28kb 5' of AL592494.4</w:t>
            </w:r>
          </w:p>
        </w:tc>
      </w:tr>
      <w:tr w:rsidR="0005234A" w:rsidRPr="00FC6665" w14:paraId="6695048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5C3A9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1CE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7:144074929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F8E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rs720475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4216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235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19F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3CF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1.02 (0.89-1.16)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09F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0.817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695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ARHGEF5</w:t>
            </w:r>
          </w:p>
        </w:tc>
      </w:tr>
      <w:tr w:rsidR="0005234A" w:rsidRPr="00FC6665" w14:paraId="657D148C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9C08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D09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6:13722523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600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rs204247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06F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19B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D34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155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1.01 (0.9-1.13)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A0C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0.878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23F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11kb 5' of RANBP9</w:t>
            </w:r>
          </w:p>
        </w:tc>
      </w:tr>
      <w:tr w:rsidR="0005234A" w:rsidRPr="00FC6665" w14:paraId="7F45840A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19E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5AA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5:58337481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B6A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rs1353747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926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D39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DF1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347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1.01 (0.83-1.23)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F71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0.882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5E90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RP11-266N13.2</w:t>
            </w:r>
          </w:p>
        </w:tc>
      </w:tr>
      <w:tr w:rsidR="0005234A" w:rsidRPr="00FC6665" w14:paraId="20333950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69A6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BC1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19:17392894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1CA3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rs8100241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7D1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E06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A63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0.52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9660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0.99 (0.89-1.11)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9A9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C66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ANKLE1</w:t>
            </w:r>
          </w:p>
        </w:tc>
      </w:tr>
      <w:tr w:rsidR="0005234A" w:rsidRPr="00FC6665" w14:paraId="3B84D08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7353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7190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22:29621477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441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rs132390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AC9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864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648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2F2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1.02 (0.7-1.5)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619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0.905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3B0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EMID1</w:t>
            </w:r>
          </w:p>
        </w:tc>
      </w:tr>
      <w:tr w:rsidR="0005234A" w:rsidRPr="00FC6665" w14:paraId="0C741465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E791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90A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17:53056471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FF02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rs6504950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D87B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979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2CF7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E2C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1.00 (0.88-1.14)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17CE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0.947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0B0F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STXBP4</w:t>
            </w:r>
          </w:p>
        </w:tc>
      </w:tr>
      <w:tr w:rsidR="0005234A" w:rsidRPr="00FC6665" w14:paraId="06D44ABE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2747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BEA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18:53664282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3A8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rs1978503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29E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326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7F7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0.81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E17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 (0.86-1.15)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CD7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0.96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982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6.6kb 3' of AC006305.1</w:t>
            </w:r>
          </w:p>
        </w:tc>
      </w:tr>
      <w:tr w:rsidR="0005234A" w:rsidRPr="00FC6665" w14:paraId="5FD006A9" w14:textId="77777777" w:rsidTr="00FC6665">
        <w:trPr>
          <w:trHeight w:hRule="exact" w:val="2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41971" w14:textId="77777777" w:rsidR="0005234A" w:rsidRPr="00FC6665" w:rsidRDefault="0005234A" w:rsidP="007021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0C34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21:16520832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0D36A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rs283093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B41B4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47911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589D8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0.74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6094C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1.00 (0.88-1.14)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F7CAD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0.993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EF169" w14:textId="77777777" w:rsidR="0005234A" w:rsidRPr="00FC6665" w:rsidRDefault="0005234A" w:rsidP="00052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4"/>
              </w:rPr>
            </w:pPr>
            <w:r w:rsidRPr="00FC6665">
              <w:rPr>
                <w:rFonts w:ascii="Arial" w:eastAsia="Times New Roman" w:hAnsi="Arial" w:cs="Arial"/>
                <w:color w:val="000000"/>
                <w:sz w:val="16"/>
                <w:szCs w:val="14"/>
              </w:rPr>
              <w:t>81kb 3' of AF127577.12</w:t>
            </w:r>
          </w:p>
        </w:tc>
      </w:tr>
    </w:tbl>
    <w:p w14:paraId="46912F59" w14:textId="506ECE2A" w:rsidR="00B20706" w:rsidRPr="003707CC" w:rsidRDefault="0005234A" w:rsidP="00D919D6">
      <w:pPr>
        <w:pStyle w:val="NoSpacing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ldChar w:fldCharType="end"/>
      </w:r>
    </w:p>
    <w:p w14:paraId="56672851" w14:textId="719B10C1" w:rsidR="003E61B5" w:rsidRPr="00FC6665" w:rsidRDefault="00B20706" w:rsidP="00F73F29">
      <w:pPr>
        <w:pStyle w:val="NoSpacing"/>
        <w:rPr>
          <w:rFonts w:ascii="Arial" w:hAnsi="Arial" w:cs="Arial"/>
          <w:szCs w:val="18"/>
        </w:rPr>
      </w:pPr>
      <w:r w:rsidRPr="00FC6665">
        <w:rPr>
          <w:rFonts w:ascii="Arial" w:hAnsi="Arial" w:cs="Arial"/>
          <w:sz w:val="16"/>
          <w:szCs w:val="16"/>
          <w:vertAlign w:val="superscript"/>
        </w:rPr>
        <w:t>1</w:t>
      </w:r>
      <w:r w:rsidRPr="00FC6665">
        <w:rPr>
          <w:rFonts w:ascii="Arial" w:hAnsi="Arial" w:cs="Arial"/>
          <w:sz w:val="16"/>
          <w:szCs w:val="16"/>
        </w:rPr>
        <w:t xml:space="preserve">CHR=chromosome; </w:t>
      </w:r>
      <w:r w:rsidRPr="00FC6665">
        <w:rPr>
          <w:rFonts w:ascii="Arial" w:hAnsi="Arial" w:cs="Arial"/>
          <w:sz w:val="16"/>
          <w:szCs w:val="16"/>
          <w:vertAlign w:val="superscript"/>
        </w:rPr>
        <w:t>2</w:t>
      </w:r>
      <w:r w:rsidRPr="00FC6665">
        <w:rPr>
          <w:rFonts w:ascii="Arial" w:hAnsi="Arial" w:cs="Arial"/>
          <w:sz w:val="16"/>
          <w:szCs w:val="16"/>
        </w:rPr>
        <w:t xml:space="preserve">BP=chromosomal position in base pairs; </w:t>
      </w:r>
      <w:r w:rsidRPr="00FC6665">
        <w:rPr>
          <w:rFonts w:ascii="Arial" w:hAnsi="Arial" w:cs="Arial"/>
          <w:sz w:val="16"/>
          <w:szCs w:val="16"/>
          <w:vertAlign w:val="superscript"/>
        </w:rPr>
        <w:t>3</w:t>
      </w:r>
      <w:r w:rsidRPr="00FC6665">
        <w:rPr>
          <w:rFonts w:ascii="Arial" w:hAnsi="Arial" w:cs="Arial"/>
          <w:sz w:val="16"/>
          <w:szCs w:val="16"/>
        </w:rPr>
        <w:t xml:space="preserve">SNP=single nucleotide polymorphism; </w:t>
      </w:r>
      <w:r w:rsidRPr="00FC6665">
        <w:rPr>
          <w:rFonts w:ascii="Arial" w:hAnsi="Arial" w:cs="Arial"/>
          <w:sz w:val="16"/>
          <w:szCs w:val="16"/>
          <w:vertAlign w:val="superscript"/>
        </w:rPr>
        <w:t>4</w:t>
      </w:r>
      <w:r w:rsidRPr="00FC6665">
        <w:rPr>
          <w:rFonts w:ascii="Arial" w:hAnsi="Arial" w:cs="Arial"/>
          <w:sz w:val="16"/>
          <w:szCs w:val="16"/>
        </w:rPr>
        <w:t xml:space="preserve">OR=odds ratio, 95% CI=95% confidence interval; </w:t>
      </w:r>
      <w:r w:rsidRPr="00FC6665">
        <w:rPr>
          <w:rFonts w:ascii="Arial" w:hAnsi="Arial" w:cs="Arial"/>
          <w:sz w:val="16"/>
          <w:szCs w:val="16"/>
          <w:vertAlign w:val="superscript"/>
        </w:rPr>
        <w:t>5</w:t>
      </w:r>
      <w:r w:rsidRPr="00FC6665">
        <w:rPr>
          <w:rFonts w:ascii="Arial" w:hAnsi="Arial" w:cs="Arial"/>
          <w:sz w:val="16"/>
          <w:szCs w:val="16"/>
        </w:rPr>
        <w:t>from HaploReg</w:t>
      </w:r>
    </w:p>
    <w:sectPr w:rsidR="003E61B5" w:rsidRPr="00FC6665" w:rsidSect="00F73F2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A7442" w14:textId="77777777" w:rsidR="0005234A" w:rsidRDefault="0005234A" w:rsidP="00F808B6">
      <w:pPr>
        <w:spacing w:after="0" w:line="240" w:lineRule="auto"/>
      </w:pPr>
      <w:r>
        <w:separator/>
      </w:r>
    </w:p>
  </w:endnote>
  <w:endnote w:type="continuationSeparator" w:id="0">
    <w:p w14:paraId="67F54DA9" w14:textId="77777777" w:rsidR="0005234A" w:rsidRDefault="0005234A" w:rsidP="00F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84069" w14:textId="77777777" w:rsidR="0005234A" w:rsidRDefault="0005234A" w:rsidP="00F808B6">
      <w:pPr>
        <w:spacing w:after="0" w:line="240" w:lineRule="auto"/>
      </w:pPr>
      <w:r>
        <w:separator/>
      </w:r>
    </w:p>
  </w:footnote>
  <w:footnote w:type="continuationSeparator" w:id="0">
    <w:p w14:paraId="26CEA158" w14:textId="77777777" w:rsidR="0005234A" w:rsidRDefault="0005234A" w:rsidP="00F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339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80DF45" w14:textId="77777777" w:rsidR="0005234A" w:rsidRDefault="0005234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9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020CA4" w14:textId="77777777" w:rsidR="0005234A" w:rsidRDefault="0005234A" w:rsidP="00F808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5A2"/>
    <w:multiLevelType w:val="multilevel"/>
    <w:tmpl w:val="3F4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422A86"/>
    <w:multiLevelType w:val="hybridMultilevel"/>
    <w:tmpl w:val="F1502502"/>
    <w:lvl w:ilvl="0" w:tplc="01A08F8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881"/>
    <w:multiLevelType w:val="multilevel"/>
    <w:tmpl w:val="BF2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0406E"/>
    <w:multiLevelType w:val="multilevel"/>
    <w:tmpl w:val="5E66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AA4930"/>
    <w:multiLevelType w:val="hybridMultilevel"/>
    <w:tmpl w:val="FE0EEFDA"/>
    <w:lvl w:ilvl="0" w:tplc="AC48DE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B12103"/>
    <w:multiLevelType w:val="hybridMultilevel"/>
    <w:tmpl w:val="76A89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7C72D0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320878"/>
    <w:multiLevelType w:val="hybridMultilevel"/>
    <w:tmpl w:val="F30CD0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348A5"/>
    <w:multiLevelType w:val="hybridMultilevel"/>
    <w:tmpl w:val="3D4E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56D5F"/>
    <w:multiLevelType w:val="hybridMultilevel"/>
    <w:tmpl w:val="03E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72D65"/>
    <w:multiLevelType w:val="hybridMultilevel"/>
    <w:tmpl w:val="7C9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nde,Mala">
    <w15:presenceInfo w15:providerId="AD" w15:userId="S-1-5-21-1567877469-3263605706-1227183214-143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61364"/>
    <w:rsid w:val="0000510E"/>
    <w:rsid w:val="00021694"/>
    <w:rsid w:val="00024B3C"/>
    <w:rsid w:val="00025B85"/>
    <w:rsid w:val="00046E6A"/>
    <w:rsid w:val="0005234A"/>
    <w:rsid w:val="00052F5B"/>
    <w:rsid w:val="00053613"/>
    <w:rsid w:val="000669AE"/>
    <w:rsid w:val="000A20E1"/>
    <w:rsid w:val="000A71F1"/>
    <w:rsid w:val="000C1D83"/>
    <w:rsid w:val="000C3A1A"/>
    <w:rsid w:val="000D6218"/>
    <w:rsid w:val="000D7D1E"/>
    <w:rsid w:val="000E31F9"/>
    <w:rsid w:val="000E6B21"/>
    <w:rsid w:val="000F21E5"/>
    <w:rsid w:val="001025F5"/>
    <w:rsid w:val="00103DCF"/>
    <w:rsid w:val="001170DD"/>
    <w:rsid w:val="00121494"/>
    <w:rsid w:val="0013341C"/>
    <w:rsid w:val="00140255"/>
    <w:rsid w:val="00141189"/>
    <w:rsid w:val="00155B37"/>
    <w:rsid w:val="0016362A"/>
    <w:rsid w:val="00166ED1"/>
    <w:rsid w:val="001A6B15"/>
    <w:rsid w:val="001B4F69"/>
    <w:rsid w:val="001C268E"/>
    <w:rsid w:val="001E0D13"/>
    <w:rsid w:val="001E384A"/>
    <w:rsid w:val="001E3877"/>
    <w:rsid w:val="001F384A"/>
    <w:rsid w:val="001F5FEA"/>
    <w:rsid w:val="00210354"/>
    <w:rsid w:val="00210954"/>
    <w:rsid w:val="00216EAC"/>
    <w:rsid w:val="002170BA"/>
    <w:rsid w:val="0022026C"/>
    <w:rsid w:val="002263AA"/>
    <w:rsid w:val="00231F9E"/>
    <w:rsid w:val="00233A65"/>
    <w:rsid w:val="00246078"/>
    <w:rsid w:val="00267282"/>
    <w:rsid w:val="00270F4A"/>
    <w:rsid w:val="00274DD0"/>
    <w:rsid w:val="0027547C"/>
    <w:rsid w:val="002816E9"/>
    <w:rsid w:val="0028192C"/>
    <w:rsid w:val="002963FA"/>
    <w:rsid w:val="00297B64"/>
    <w:rsid w:val="002A4770"/>
    <w:rsid w:val="002A488D"/>
    <w:rsid w:val="002A6206"/>
    <w:rsid w:val="002A718C"/>
    <w:rsid w:val="002C3090"/>
    <w:rsid w:val="002D47A6"/>
    <w:rsid w:val="002D7040"/>
    <w:rsid w:val="002E45D6"/>
    <w:rsid w:val="002F6D7D"/>
    <w:rsid w:val="00301DCB"/>
    <w:rsid w:val="003142FA"/>
    <w:rsid w:val="00315947"/>
    <w:rsid w:val="0032071F"/>
    <w:rsid w:val="0032090C"/>
    <w:rsid w:val="00321D17"/>
    <w:rsid w:val="00322BD2"/>
    <w:rsid w:val="00327D76"/>
    <w:rsid w:val="00327DE4"/>
    <w:rsid w:val="003342BA"/>
    <w:rsid w:val="00354701"/>
    <w:rsid w:val="00357368"/>
    <w:rsid w:val="00361364"/>
    <w:rsid w:val="00370584"/>
    <w:rsid w:val="003707CC"/>
    <w:rsid w:val="00384BB7"/>
    <w:rsid w:val="0039406C"/>
    <w:rsid w:val="003A3320"/>
    <w:rsid w:val="003B3706"/>
    <w:rsid w:val="003B3AE0"/>
    <w:rsid w:val="003B56E9"/>
    <w:rsid w:val="003C4800"/>
    <w:rsid w:val="003C4E9D"/>
    <w:rsid w:val="003D0CCC"/>
    <w:rsid w:val="003D3E8E"/>
    <w:rsid w:val="003E15E4"/>
    <w:rsid w:val="003E2928"/>
    <w:rsid w:val="003E61B5"/>
    <w:rsid w:val="0040705E"/>
    <w:rsid w:val="00407351"/>
    <w:rsid w:val="00411885"/>
    <w:rsid w:val="0041253B"/>
    <w:rsid w:val="00414882"/>
    <w:rsid w:val="004204EA"/>
    <w:rsid w:val="00427510"/>
    <w:rsid w:val="0044317E"/>
    <w:rsid w:val="00465610"/>
    <w:rsid w:val="00472DE1"/>
    <w:rsid w:val="00475919"/>
    <w:rsid w:val="004A0D2A"/>
    <w:rsid w:val="004A2893"/>
    <w:rsid w:val="004A5A00"/>
    <w:rsid w:val="004B70F1"/>
    <w:rsid w:val="004D5B93"/>
    <w:rsid w:val="004E03DA"/>
    <w:rsid w:val="004E2B5D"/>
    <w:rsid w:val="004E4DF7"/>
    <w:rsid w:val="004F5C88"/>
    <w:rsid w:val="0050237A"/>
    <w:rsid w:val="00517B94"/>
    <w:rsid w:val="005366CE"/>
    <w:rsid w:val="005453C2"/>
    <w:rsid w:val="0055092E"/>
    <w:rsid w:val="0055419F"/>
    <w:rsid w:val="005551DE"/>
    <w:rsid w:val="00557233"/>
    <w:rsid w:val="0055775D"/>
    <w:rsid w:val="005676AC"/>
    <w:rsid w:val="00581AF8"/>
    <w:rsid w:val="00597F44"/>
    <w:rsid w:val="005A49DD"/>
    <w:rsid w:val="005B15A1"/>
    <w:rsid w:val="005B2706"/>
    <w:rsid w:val="005B2896"/>
    <w:rsid w:val="005B471D"/>
    <w:rsid w:val="005B6D84"/>
    <w:rsid w:val="005C1548"/>
    <w:rsid w:val="005C35B8"/>
    <w:rsid w:val="005E2BB9"/>
    <w:rsid w:val="006118DF"/>
    <w:rsid w:val="0061627D"/>
    <w:rsid w:val="00636D6D"/>
    <w:rsid w:val="006429F4"/>
    <w:rsid w:val="00646090"/>
    <w:rsid w:val="00655BEA"/>
    <w:rsid w:val="00660030"/>
    <w:rsid w:val="00663307"/>
    <w:rsid w:val="00665E2D"/>
    <w:rsid w:val="0067265C"/>
    <w:rsid w:val="00676933"/>
    <w:rsid w:val="0068226F"/>
    <w:rsid w:val="006964EE"/>
    <w:rsid w:val="006A0A51"/>
    <w:rsid w:val="006A401D"/>
    <w:rsid w:val="006D205E"/>
    <w:rsid w:val="006D207A"/>
    <w:rsid w:val="006D2274"/>
    <w:rsid w:val="006D25B7"/>
    <w:rsid w:val="006D26F4"/>
    <w:rsid w:val="006D51A2"/>
    <w:rsid w:val="006E388D"/>
    <w:rsid w:val="006E3A9B"/>
    <w:rsid w:val="006F22C6"/>
    <w:rsid w:val="006F6D6C"/>
    <w:rsid w:val="006F74B1"/>
    <w:rsid w:val="007009C9"/>
    <w:rsid w:val="007021A9"/>
    <w:rsid w:val="007210CE"/>
    <w:rsid w:val="00725A3D"/>
    <w:rsid w:val="00730F71"/>
    <w:rsid w:val="00732E53"/>
    <w:rsid w:val="007332FC"/>
    <w:rsid w:val="0073423C"/>
    <w:rsid w:val="00735446"/>
    <w:rsid w:val="007504E3"/>
    <w:rsid w:val="00755F82"/>
    <w:rsid w:val="00760CEF"/>
    <w:rsid w:val="00767DE9"/>
    <w:rsid w:val="007701F3"/>
    <w:rsid w:val="00770257"/>
    <w:rsid w:val="00773C1B"/>
    <w:rsid w:val="00780FB2"/>
    <w:rsid w:val="00784E05"/>
    <w:rsid w:val="007A3151"/>
    <w:rsid w:val="007A5635"/>
    <w:rsid w:val="007C0C06"/>
    <w:rsid w:val="007C7E2B"/>
    <w:rsid w:val="007F0A54"/>
    <w:rsid w:val="007F0FC0"/>
    <w:rsid w:val="00814D6D"/>
    <w:rsid w:val="008216DA"/>
    <w:rsid w:val="00832573"/>
    <w:rsid w:val="008540D1"/>
    <w:rsid w:val="00862A9E"/>
    <w:rsid w:val="0086605A"/>
    <w:rsid w:val="008706DD"/>
    <w:rsid w:val="008A0DEE"/>
    <w:rsid w:val="008B34FF"/>
    <w:rsid w:val="008B4A50"/>
    <w:rsid w:val="008B50A2"/>
    <w:rsid w:val="008C12D1"/>
    <w:rsid w:val="008C3EF2"/>
    <w:rsid w:val="008C53BF"/>
    <w:rsid w:val="008E443F"/>
    <w:rsid w:val="008F2029"/>
    <w:rsid w:val="008F587E"/>
    <w:rsid w:val="00905D5D"/>
    <w:rsid w:val="0091448D"/>
    <w:rsid w:val="009206BA"/>
    <w:rsid w:val="00926E7F"/>
    <w:rsid w:val="00934374"/>
    <w:rsid w:val="00934E27"/>
    <w:rsid w:val="00974390"/>
    <w:rsid w:val="00994DC8"/>
    <w:rsid w:val="009B03B4"/>
    <w:rsid w:val="009E0A5A"/>
    <w:rsid w:val="009E507E"/>
    <w:rsid w:val="009F66B1"/>
    <w:rsid w:val="009F6FB4"/>
    <w:rsid w:val="00A033F1"/>
    <w:rsid w:val="00A04E34"/>
    <w:rsid w:val="00A076DE"/>
    <w:rsid w:val="00A14860"/>
    <w:rsid w:val="00A14BE4"/>
    <w:rsid w:val="00A30371"/>
    <w:rsid w:val="00A32DED"/>
    <w:rsid w:val="00A35DFF"/>
    <w:rsid w:val="00A55C87"/>
    <w:rsid w:val="00A574C4"/>
    <w:rsid w:val="00A60145"/>
    <w:rsid w:val="00A618D1"/>
    <w:rsid w:val="00A62CCE"/>
    <w:rsid w:val="00A662F0"/>
    <w:rsid w:val="00A666D6"/>
    <w:rsid w:val="00A67BF3"/>
    <w:rsid w:val="00A82325"/>
    <w:rsid w:val="00A90A41"/>
    <w:rsid w:val="00AA0741"/>
    <w:rsid w:val="00AA3306"/>
    <w:rsid w:val="00AA3608"/>
    <w:rsid w:val="00AE0ACD"/>
    <w:rsid w:val="00AE3A1D"/>
    <w:rsid w:val="00AE600C"/>
    <w:rsid w:val="00AE6C7A"/>
    <w:rsid w:val="00AE71B0"/>
    <w:rsid w:val="00AF3261"/>
    <w:rsid w:val="00AF5240"/>
    <w:rsid w:val="00B01A0C"/>
    <w:rsid w:val="00B02CFC"/>
    <w:rsid w:val="00B133C6"/>
    <w:rsid w:val="00B17601"/>
    <w:rsid w:val="00B20706"/>
    <w:rsid w:val="00B2192D"/>
    <w:rsid w:val="00B234E6"/>
    <w:rsid w:val="00B4050C"/>
    <w:rsid w:val="00B47FB4"/>
    <w:rsid w:val="00B522A6"/>
    <w:rsid w:val="00B63379"/>
    <w:rsid w:val="00B873EC"/>
    <w:rsid w:val="00B913A7"/>
    <w:rsid w:val="00B91B4B"/>
    <w:rsid w:val="00BA30A0"/>
    <w:rsid w:val="00BB040B"/>
    <w:rsid w:val="00BB32BB"/>
    <w:rsid w:val="00BB511F"/>
    <w:rsid w:val="00BB6943"/>
    <w:rsid w:val="00BC1368"/>
    <w:rsid w:val="00BC266C"/>
    <w:rsid w:val="00BF0559"/>
    <w:rsid w:val="00BF3380"/>
    <w:rsid w:val="00BF51E8"/>
    <w:rsid w:val="00C160A5"/>
    <w:rsid w:val="00C17BA3"/>
    <w:rsid w:val="00C3127C"/>
    <w:rsid w:val="00C33252"/>
    <w:rsid w:val="00C33272"/>
    <w:rsid w:val="00C42AB9"/>
    <w:rsid w:val="00C50B38"/>
    <w:rsid w:val="00C5103D"/>
    <w:rsid w:val="00C52BC7"/>
    <w:rsid w:val="00C60BD2"/>
    <w:rsid w:val="00C7503F"/>
    <w:rsid w:val="00C754A9"/>
    <w:rsid w:val="00C8738B"/>
    <w:rsid w:val="00C91A09"/>
    <w:rsid w:val="00CA3083"/>
    <w:rsid w:val="00CA506F"/>
    <w:rsid w:val="00CB63EC"/>
    <w:rsid w:val="00CB6717"/>
    <w:rsid w:val="00CC1220"/>
    <w:rsid w:val="00CC6CB2"/>
    <w:rsid w:val="00CC707F"/>
    <w:rsid w:val="00CF60EF"/>
    <w:rsid w:val="00CF7386"/>
    <w:rsid w:val="00CF7817"/>
    <w:rsid w:val="00D12152"/>
    <w:rsid w:val="00D144C1"/>
    <w:rsid w:val="00D14F83"/>
    <w:rsid w:val="00D16715"/>
    <w:rsid w:val="00D27B20"/>
    <w:rsid w:val="00D31712"/>
    <w:rsid w:val="00D351F2"/>
    <w:rsid w:val="00D3628F"/>
    <w:rsid w:val="00D372C8"/>
    <w:rsid w:val="00D52F3F"/>
    <w:rsid w:val="00D81123"/>
    <w:rsid w:val="00D90B6F"/>
    <w:rsid w:val="00D919D6"/>
    <w:rsid w:val="00DB094B"/>
    <w:rsid w:val="00DB62B8"/>
    <w:rsid w:val="00DC17C4"/>
    <w:rsid w:val="00DC3FEA"/>
    <w:rsid w:val="00DD65AC"/>
    <w:rsid w:val="00DD77F4"/>
    <w:rsid w:val="00DD79C0"/>
    <w:rsid w:val="00DF43F2"/>
    <w:rsid w:val="00DF5E8B"/>
    <w:rsid w:val="00E0755C"/>
    <w:rsid w:val="00E10892"/>
    <w:rsid w:val="00E166A4"/>
    <w:rsid w:val="00E36561"/>
    <w:rsid w:val="00E503B9"/>
    <w:rsid w:val="00E554CD"/>
    <w:rsid w:val="00E67609"/>
    <w:rsid w:val="00E70009"/>
    <w:rsid w:val="00E72590"/>
    <w:rsid w:val="00E73B92"/>
    <w:rsid w:val="00E87F93"/>
    <w:rsid w:val="00E93338"/>
    <w:rsid w:val="00E97C63"/>
    <w:rsid w:val="00EB0F69"/>
    <w:rsid w:val="00EB4C74"/>
    <w:rsid w:val="00EB6518"/>
    <w:rsid w:val="00ED214D"/>
    <w:rsid w:val="00ED7B58"/>
    <w:rsid w:val="00EF229C"/>
    <w:rsid w:val="00EF4E90"/>
    <w:rsid w:val="00F04646"/>
    <w:rsid w:val="00F175DD"/>
    <w:rsid w:val="00F2422F"/>
    <w:rsid w:val="00F274B7"/>
    <w:rsid w:val="00F34833"/>
    <w:rsid w:val="00F35239"/>
    <w:rsid w:val="00F354A7"/>
    <w:rsid w:val="00F37B62"/>
    <w:rsid w:val="00F40D95"/>
    <w:rsid w:val="00F57498"/>
    <w:rsid w:val="00F61636"/>
    <w:rsid w:val="00F73F29"/>
    <w:rsid w:val="00F80481"/>
    <w:rsid w:val="00F808B6"/>
    <w:rsid w:val="00F866EE"/>
    <w:rsid w:val="00F90A98"/>
    <w:rsid w:val="00F946D2"/>
    <w:rsid w:val="00FA3487"/>
    <w:rsid w:val="00FA5649"/>
    <w:rsid w:val="00FB6323"/>
    <w:rsid w:val="00FC1E7E"/>
    <w:rsid w:val="00FC5484"/>
    <w:rsid w:val="00FC6665"/>
    <w:rsid w:val="00FD6FDB"/>
    <w:rsid w:val="00FE0E5E"/>
    <w:rsid w:val="00FE10AB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DCD59"/>
  <w15:docId w15:val="{6DAF1CCC-E4AC-417A-A121-3F966B9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98"/>
  </w:style>
  <w:style w:type="paragraph" w:styleId="Heading1">
    <w:name w:val="heading 1"/>
    <w:basedOn w:val="Normal"/>
    <w:next w:val="Normal"/>
    <w:link w:val="Heading1Char"/>
    <w:uiPriority w:val="9"/>
    <w:qFormat/>
    <w:rsid w:val="00F90A9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A9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A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A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A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A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A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A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A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1364"/>
    <w:pPr>
      <w:ind w:left="720"/>
      <w:contextualSpacing/>
    </w:pPr>
  </w:style>
  <w:style w:type="paragraph" w:styleId="NoSpacing">
    <w:name w:val="No Spacing"/>
    <w:uiPriority w:val="1"/>
    <w:qFormat/>
    <w:rsid w:val="00F90A98"/>
    <w:pPr>
      <w:spacing w:after="0" w:line="240" w:lineRule="auto"/>
    </w:pPr>
  </w:style>
  <w:style w:type="paragraph" w:customStyle="1" w:styleId="checkbox">
    <w:name w:val="checkbox"/>
    <w:basedOn w:val="Normal"/>
    <w:rsid w:val="0036136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" w:eastAsia="Times New Roman" w:hAnsi="Times" w:cs="Times"/>
      <w:noProof/>
      <w:color w:val="0000FF"/>
      <w:sz w:val="18"/>
      <w:szCs w:val="18"/>
    </w:rPr>
  </w:style>
  <w:style w:type="paragraph" w:customStyle="1" w:styleId="DataField11pt-Single">
    <w:name w:val="Data Field 11pt-Single"/>
    <w:basedOn w:val="Normal"/>
    <w:rsid w:val="00361364"/>
    <w:pPr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361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6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613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1364"/>
    <w:rPr>
      <w:color w:val="0000FF"/>
      <w:u w:val="single"/>
    </w:rPr>
  </w:style>
  <w:style w:type="paragraph" w:customStyle="1" w:styleId="regulartextchar">
    <w:name w:val="regulartextchar"/>
    <w:basedOn w:val="Normal"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364"/>
    <w:rPr>
      <w:rFonts w:ascii="Consolas" w:eastAsia="Times New Roman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Consolas" w:eastAsia="Times New Roman" w:hAnsi="Consolas" w:cs="Times New Roman"/>
    </w:rPr>
  </w:style>
  <w:style w:type="character" w:customStyle="1" w:styleId="HTMLPreformattedChar1">
    <w:name w:val="HTML Preformatted Char1"/>
    <w:basedOn w:val="DefaultParagraphFont"/>
    <w:uiPriority w:val="99"/>
    <w:semiHidden/>
    <w:rsid w:val="00361364"/>
    <w:rPr>
      <w:rFonts w:ascii="Consolas" w:hAnsi="Consolas" w:cs="Consolas"/>
      <w:sz w:val="20"/>
      <w:szCs w:val="20"/>
    </w:rPr>
  </w:style>
  <w:style w:type="character" w:customStyle="1" w:styleId="articletext1">
    <w:name w:val="articletext1"/>
    <w:basedOn w:val="DefaultParagraphFont"/>
    <w:rsid w:val="00361364"/>
    <w:rPr>
      <w:rFonts w:ascii="Verdana" w:hAnsi="Verdana" w:hint="default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64"/>
    <w:rPr>
      <w:rFonts w:ascii="Times" w:eastAsia="Times New Roman" w:hAnsi="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imes" w:eastAsia="Times New Roman" w:hAnsi="Times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36136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64"/>
    <w:rPr>
      <w:rFonts w:ascii="Times" w:eastAsia="Times New Roman" w:hAnsi="Times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6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61364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361364"/>
  </w:style>
  <w:style w:type="character" w:customStyle="1" w:styleId="FooterChar">
    <w:name w:val="Footer Char"/>
    <w:basedOn w:val="DefaultParagraphFont"/>
    <w:link w:val="Foot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semiHidden/>
    <w:rsid w:val="00361364"/>
  </w:style>
  <w:style w:type="character" w:styleId="CommentReference">
    <w:name w:val="annotation reference"/>
    <w:basedOn w:val="DefaultParagraphFont"/>
    <w:uiPriority w:val="99"/>
    <w:semiHidden/>
    <w:unhideWhenUsed/>
    <w:rsid w:val="00361364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F90A98"/>
    <w:rPr>
      <w:i/>
      <w:iCs/>
    </w:rPr>
  </w:style>
  <w:style w:type="paragraph" w:styleId="Revision">
    <w:name w:val="Revision"/>
    <w:hidden/>
    <w:uiPriority w:val="99"/>
    <w:semiHidden/>
    <w:rsid w:val="00361364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D77F4"/>
    <w:pPr>
      <w:spacing w:after="0"/>
      <w:jc w:val="center"/>
    </w:pPr>
    <w:rPr>
      <w:rFonts w:ascii="Calibri" w:hAnsi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77F4"/>
    <w:rPr>
      <w:rFonts w:ascii="Calibri" w:hAnsi="Calibri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DD77F4"/>
    <w:pPr>
      <w:spacing w:line="240" w:lineRule="auto"/>
    </w:pPr>
    <w:rPr>
      <w:rFonts w:ascii="Calibri" w:hAnsi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D77F4"/>
    <w:rPr>
      <w:rFonts w:ascii="Calibri" w:hAnsi="Calibri"/>
      <w:noProof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66ED1"/>
    <w:rPr>
      <w:color w:val="800080"/>
      <w:u w:val="single"/>
    </w:rPr>
  </w:style>
  <w:style w:type="paragraph" w:customStyle="1" w:styleId="xl68">
    <w:name w:val="xl68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00"/>
      <w:sz w:val="16"/>
      <w:szCs w:val="16"/>
    </w:rPr>
  </w:style>
  <w:style w:type="paragraph" w:customStyle="1" w:styleId="xl74">
    <w:name w:val="xl7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15967"/>
      <w:sz w:val="16"/>
      <w:szCs w:val="16"/>
    </w:rPr>
  </w:style>
  <w:style w:type="paragraph" w:customStyle="1" w:styleId="xl75">
    <w:name w:val="xl7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16"/>
      <w:szCs w:val="16"/>
    </w:rPr>
  </w:style>
  <w:style w:type="paragraph" w:customStyle="1" w:styleId="xl76">
    <w:name w:val="xl76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8">
    <w:name w:val="xl78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9">
    <w:name w:val="xl79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0">
    <w:name w:val="xl80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1">
    <w:name w:val="xl81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2">
    <w:name w:val="xl82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3">
    <w:name w:val="xl83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4">
    <w:name w:val="xl8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A30A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08B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A98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A98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A98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A98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A9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90A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A98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A9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A9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90A9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0A9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A9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A98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A9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90A9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0A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0A9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90A9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90A9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0A98"/>
    <w:pPr>
      <w:outlineLvl w:val="9"/>
    </w:pPr>
  </w:style>
  <w:style w:type="paragraph" w:customStyle="1" w:styleId="font5">
    <w:name w:val="font5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6">
    <w:name w:val="font6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7009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14D2-CCD5-4E96-930B-271AAA90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Pande,Mala</dc:creator>
  <cp:lastModifiedBy>Pande,Mala</cp:lastModifiedBy>
  <cp:revision>2</cp:revision>
  <cp:lastPrinted>2017-03-31T18:43:00Z</cp:lastPrinted>
  <dcterms:created xsi:type="dcterms:W3CDTF">2018-04-12T14:22:00Z</dcterms:created>
  <dcterms:modified xsi:type="dcterms:W3CDTF">2018-04-12T14:22:00Z</dcterms:modified>
</cp:coreProperties>
</file>