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DAFE4" w14:textId="3C0B927F" w:rsidR="00AE71B0" w:rsidRPr="00322BD2" w:rsidRDefault="00AE71B0" w:rsidP="00361364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S</w:t>
      </w:r>
      <w:r w:rsidR="00322BD2">
        <w:rPr>
          <w:rFonts w:ascii="Arial" w:eastAsia="Times New Roman" w:hAnsi="Arial" w:cs="Arial"/>
          <w:b/>
        </w:rPr>
        <w:t>3</w:t>
      </w:r>
      <w:bookmarkStart w:id="0" w:name="_GoBack"/>
      <w:bookmarkEnd w:id="0"/>
      <w:del w:id="1" w:author="Pande,Mala" w:date="2018-04-12T09:05:00Z">
        <w:r w:rsidR="00322BD2" w:rsidDel="00794DE6">
          <w:rPr>
            <w:rFonts w:ascii="Arial" w:eastAsia="Times New Roman" w:hAnsi="Arial" w:cs="Arial"/>
            <w:b/>
          </w:rPr>
          <w:delText>a.</w:delText>
        </w:r>
      </w:del>
      <w:r w:rsidR="00322BD2">
        <w:rPr>
          <w:rFonts w:ascii="Arial" w:eastAsia="Times New Roman" w:hAnsi="Arial" w:cs="Arial"/>
          <w:b/>
        </w:rPr>
        <w:t xml:space="preserve"> Fig</w:t>
      </w:r>
      <w:r>
        <w:rPr>
          <w:rFonts w:ascii="Arial" w:eastAsia="Times New Roman" w:hAnsi="Arial" w:cs="Arial"/>
          <w:b/>
        </w:rPr>
        <w:t xml:space="preserve">.  </w:t>
      </w:r>
      <w:r w:rsidRPr="00322BD2">
        <w:rPr>
          <w:rFonts w:ascii="Arial" w:eastAsia="Times New Roman" w:hAnsi="Arial" w:cs="Arial"/>
          <w:b/>
        </w:rPr>
        <w:t>ROBO1 gene expression across multiple human tissues</w:t>
      </w:r>
      <w:r w:rsidR="00FE157D" w:rsidRPr="00322BD2">
        <w:rPr>
          <w:rFonts w:ascii="Arial" w:eastAsia="Times New Roman" w:hAnsi="Arial" w:cs="Arial"/>
          <w:b/>
        </w:rPr>
        <w:t>, including breast and colon.</w:t>
      </w:r>
      <w:r w:rsidR="0032090C" w:rsidRPr="00322BD2">
        <w:rPr>
          <w:rFonts w:ascii="Arial" w:eastAsia="Times New Roman" w:hAnsi="Arial" w:cs="Arial"/>
          <w:b/>
        </w:rPr>
        <w:t xml:space="preserve"> </w:t>
      </w:r>
    </w:p>
    <w:p w14:paraId="6A56A698" w14:textId="1CBA75B3" w:rsidR="00AE71B0" w:rsidRDefault="00AE71B0" w:rsidP="00361364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 wp14:anchorId="38420B07" wp14:editId="200E3BDA">
            <wp:extent cx="6802696" cy="381454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texGene_genome_ROBO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9980" cy="3818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5D7E3" w14:textId="1CE96738" w:rsidR="0032090C" w:rsidRPr="00053613" w:rsidRDefault="0032090C" w:rsidP="00361364">
      <w:pPr>
        <w:rPr>
          <w:rFonts w:ascii="Arial" w:eastAsia="Times New Roman" w:hAnsi="Arial" w:cs="Arial"/>
          <w:sz w:val="16"/>
        </w:rPr>
      </w:pPr>
      <w:r w:rsidRPr="00053613">
        <w:rPr>
          <w:rFonts w:ascii="Arial" w:eastAsia="Times New Roman" w:hAnsi="Arial" w:cs="Arial"/>
          <w:sz w:val="16"/>
        </w:rPr>
        <w:t xml:space="preserve">Source: </w:t>
      </w:r>
      <w:hyperlink r:id="rId9" w:history="1">
        <w:r w:rsidRPr="00053613">
          <w:rPr>
            <w:rStyle w:val="Hyperlink"/>
            <w:rFonts w:ascii="Arial" w:eastAsia="Times New Roman" w:hAnsi="Arial" w:cs="Arial"/>
            <w:sz w:val="16"/>
          </w:rPr>
          <w:t>https://genome.ucsc.edu/cgi-bin/hgc?hgsid=612648669_24i9M1zuDjlH6Osp9aYraDk8M7Kg&amp;c=chr3&amp;l=78649370&amp;r=78749468&amp;o=78646389&amp;t=79816965&amp;g=gtexGene&amp;i=ROBO1</w:t>
        </w:r>
      </w:hyperlink>
      <w:r w:rsidRPr="00053613">
        <w:rPr>
          <w:rFonts w:ascii="Arial" w:eastAsia="Times New Roman" w:hAnsi="Arial" w:cs="Arial"/>
          <w:sz w:val="16"/>
        </w:rPr>
        <w:t xml:space="preserve"> </w:t>
      </w:r>
    </w:p>
    <w:sectPr w:rsidR="0032090C" w:rsidRPr="00053613" w:rsidSect="006D3A61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A7442" w14:textId="77777777" w:rsidR="00322BD2" w:rsidRDefault="00322BD2" w:rsidP="00F808B6">
      <w:pPr>
        <w:spacing w:after="0" w:line="240" w:lineRule="auto"/>
      </w:pPr>
      <w:r>
        <w:separator/>
      </w:r>
    </w:p>
  </w:endnote>
  <w:endnote w:type="continuationSeparator" w:id="0">
    <w:p w14:paraId="67F54DA9" w14:textId="77777777" w:rsidR="00322BD2" w:rsidRDefault="00322BD2" w:rsidP="00F8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84069" w14:textId="77777777" w:rsidR="00322BD2" w:rsidRDefault="00322BD2" w:rsidP="00F808B6">
      <w:pPr>
        <w:spacing w:after="0" w:line="240" w:lineRule="auto"/>
      </w:pPr>
      <w:r>
        <w:separator/>
      </w:r>
    </w:p>
  </w:footnote>
  <w:footnote w:type="continuationSeparator" w:id="0">
    <w:p w14:paraId="26CEA158" w14:textId="77777777" w:rsidR="00322BD2" w:rsidRDefault="00322BD2" w:rsidP="00F80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3392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80DF45" w14:textId="77777777" w:rsidR="00322BD2" w:rsidRDefault="00322BD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D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020CA4" w14:textId="77777777" w:rsidR="00322BD2" w:rsidRDefault="00322BD2" w:rsidP="00F808B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45A2"/>
    <w:multiLevelType w:val="multilevel"/>
    <w:tmpl w:val="3F4E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422A86"/>
    <w:multiLevelType w:val="hybridMultilevel"/>
    <w:tmpl w:val="F1502502"/>
    <w:lvl w:ilvl="0" w:tplc="01A08F84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D0881"/>
    <w:multiLevelType w:val="multilevel"/>
    <w:tmpl w:val="BF28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70406E"/>
    <w:multiLevelType w:val="multilevel"/>
    <w:tmpl w:val="5E66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AA4930"/>
    <w:multiLevelType w:val="hybridMultilevel"/>
    <w:tmpl w:val="FE0EEFDA"/>
    <w:lvl w:ilvl="0" w:tplc="AC48DE5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B12103"/>
    <w:multiLevelType w:val="hybridMultilevel"/>
    <w:tmpl w:val="76A89B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87C72D0">
      <w:start w:val="3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320878"/>
    <w:multiLevelType w:val="hybridMultilevel"/>
    <w:tmpl w:val="F30CD0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348A5"/>
    <w:multiLevelType w:val="hybridMultilevel"/>
    <w:tmpl w:val="3D4E5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56D5F"/>
    <w:multiLevelType w:val="hybridMultilevel"/>
    <w:tmpl w:val="03EE0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72D65"/>
    <w:multiLevelType w:val="hybridMultilevel"/>
    <w:tmpl w:val="7C92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nde,Mala">
    <w15:presenceInfo w15:providerId="AD" w15:userId="S-1-5-21-1567877469-3263605706-1227183214-143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61364"/>
    <w:rsid w:val="0000510E"/>
    <w:rsid w:val="00021694"/>
    <w:rsid w:val="00024B3C"/>
    <w:rsid w:val="00025B85"/>
    <w:rsid w:val="00046E6A"/>
    <w:rsid w:val="00052F5B"/>
    <w:rsid w:val="00053613"/>
    <w:rsid w:val="000669AE"/>
    <w:rsid w:val="000A20E1"/>
    <w:rsid w:val="000A71F1"/>
    <w:rsid w:val="000C1D83"/>
    <w:rsid w:val="000C3A1A"/>
    <w:rsid w:val="000D6218"/>
    <w:rsid w:val="000D7D1E"/>
    <w:rsid w:val="000E31F9"/>
    <w:rsid w:val="000E6B21"/>
    <w:rsid w:val="000F21E5"/>
    <w:rsid w:val="001025F5"/>
    <w:rsid w:val="00103DCF"/>
    <w:rsid w:val="001170DD"/>
    <w:rsid w:val="00121494"/>
    <w:rsid w:val="0013341C"/>
    <w:rsid w:val="00140255"/>
    <w:rsid w:val="00141189"/>
    <w:rsid w:val="00155B37"/>
    <w:rsid w:val="0016362A"/>
    <w:rsid w:val="00166ED1"/>
    <w:rsid w:val="001A6B15"/>
    <w:rsid w:val="001B4F69"/>
    <w:rsid w:val="001C268E"/>
    <w:rsid w:val="001E0D13"/>
    <w:rsid w:val="001E384A"/>
    <w:rsid w:val="001E3877"/>
    <w:rsid w:val="001F384A"/>
    <w:rsid w:val="001F5FEA"/>
    <w:rsid w:val="00210354"/>
    <w:rsid w:val="00210954"/>
    <w:rsid w:val="00216EAC"/>
    <w:rsid w:val="002170BA"/>
    <w:rsid w:val="0022026C"/>
    <w:rsid w:val="002263AA"/>
    <w:rsid w:val="00231F9E"/>
    <w:rsid w:val="00233A65"/>
    <w:rsid w:val="00246078"/>
    <w:rsid w:val="00267282"/>
    <w:rsid w:val="00270F4A"/>
    <w:rsid w:val="00274DD0"/>
    <w:rsid w:val="0027547C"/>
    <w:rsid w:val="002816E9"/>
    <w:rsid w:val="0028192C"/>
    <w:rsid w:val="002963FA"/>
    <w:rsid w:val="00297B64"/>
    <w:rsid w:val="002A4770"/>
    <w:rsid w:val="002A488D"/>
    <w:rsid w:val="002A6206"/>
    <w:rsid w:val="002A718C"/>
    <w:rsid w:val="002C3090"/>
    <w:rsid w:val="002D47A6"/>
    <w:rsid w:val="002D7040"/>
    <w:rsid w:val="002E45D6"/>
    <w:rsid w:val="002F6D7D"/>
    <w:rsid w:val="00301DCB"/>
    <w:rsid w:val="003142FA"/>
    <w:rsid w:val="0032071F"/>
    <w:rsid w:val="0032090C"/>
    <w:rsid w:val="00321D17"/>
    <w:rsid w:val="00322BD2"/>
    <w:rsid w:val="00327D76"/>
    <w:rsid w:val="00327DE4"/>
    <w:rsid w:val="003342BA"/>
    <w:rsid w:val="00354701"/>
    <w:rsid w:val="00357368"/>
    <w:rsid w:val="00361364"/>
    <w:rsid w:val="00370584"/>
    <w:rsid w:val="003707CC"/>
    <w:rsid w:val="00384BB7"/>
    <w:rsid w:val="0039406C"/>
    <w:rsid w:val="003A3320"/>
    <w:rsid w:val="003B3706"/>
    <w:rsid w:val="003B3AE0"/>
    <w:rsid w:val="003B56E9"/>
    <w:rsid w:val="003C4800"/>
    <w:rsid w:val="003C4E9D"/>
    <w:rsid w:val="003D0CCC"/>
    <w:rsid w:val="003D3E8E"/>
    <w:rsid w:val="003E15E4"/>
    <w:rsid w:val="003E2928"/>
    <w:rsid w:val="003E61B5"/>
    <w:rsid w:val="0040705E"/>
    <w:rsid w:val="00407351"/>
    <w:rsid w:val="00411885"/>
    <w:rsid w:val="0041253B"/>
    <w:rsid w:val="00414882"/>
    <w:rsid w:val="004204EA"/>
    <w:rsid w:val="00427510"/>
    <w:rsid w:val="0044317E"/>
    <w:rsid w:val="00465610"/>
    <w:rsid w:val="00475919"/>
    <w:rsid w:val="004A0D2A"/>
    <w:rsid w:val="004A2893"/>
    <w:rsid w:val="004A5A00"/>
    <w:rsid w:val="004B70F1"/>
    <w:rsid w:val="004D5B93"/>
    <w:rsid w:val="004E03DA"/>
    <w:rsid w:val="004E2B5D"/>
    <w:rsid w:val="004E4DF7"/>
    <w:rsid w:val="004F5C88"/>
    <w:rsid w:val="0050237A"/>
    <w:rsid w:val="00517B94"/>
    <w:rsid w:val="005366CE"/>
    <w:rsid w:val="005453C2"/>
    <w:rsid w:val="0055092E"/>
    <w:rsid w:val="0055419F"/>
    <w:rsid w:val="005551DE"/>
    <w:rsid w:val="00557233"/>
    <w:rsid w:val="0055775D"/>
    <w:rsid w:val="005676AC"/>
    <w:rsid w:val="00581AF8"/>
    <w:rsid w:val="00597F44"/>
    <w:rsid w:val="005A49DD"/>
    <w:rsid w:val="005B15A1"/>
    <w:rsid w:val="005B2706"/>
    <w:rsid w:val="005B2896"/>
    <w:rsid w:val="005B471D"/>
    <w:rsid w:val="005B6D84"/>
    <w:rsid w:val="005C1548"/>
    <w:rsid w:val="005C35B8"/>
    <w:rsid w:val="005E2BB9"/>
    <w:rsid w:val="006118DF"/>
    <w:rsid w:val="0061627D"/>
    <w:rsid w:val="00636D6D"/>
    <w:rsid w:val="006429F4"/>
    <w:rsid w:val="00646090"/>
    <w:rsid w:val="00655BEA"/>
    <w:rsid w:val="00660030"/>
    <w:rsid w:val="00663307"/>
    <w:rsid w:val="00665E2D"/>
    <w:rsid w:val="0067265C"/>
    <w:rsid w:val="00676933"/>
    <w:rsid w:val="0068226F"/>
    <w:rsid w:val="006964EE"/>
    <w:rsid w:val="006A0A51"/>
    <w:rsid w:val="006A401D"/>
    <w:rsid w:val="006D205E"/>
    <w:rsid w:val="006D207A"/>
    <w:rsid w:val="006D2274"/>
    <w:rsid w:val="006D25B7"/>
    <w:rsid w:val="006D26F4"/>
    <w:rsid w:val="006D3A61"/>
    <w:rsid w:val="006D51A2"/>
    <w:rsid w:val="006E388D"/>
    <w:rsid w:val="006E3A9B"/>
    <w:rsid w:val="006F22C6"/>
    <w:rsid w:val="006F6D6C"/>
    <w:rsid w:val="006F74B1"/>
    <w:rsid w:val="007009C9"/>
    <w:rsid w:val="007210CE"/>
    <w:rsid w:val="00725A3D"/>
    <w:rsid w:val="00730F71"/>
    <w:rsid w:val="00732E53"/>
    <w:rsid w:val="007332FC"/>
    <w:rsid w:val="0073423C"/>
    <w:rsid w:val="00735446"/>
    <w:rsid w:val="007504E3"/>
    <w:rsid w:val="00755F82"/>
    <w:rsid w:val="00760CEF"/>
    <w:rsid w:val="00767DE9"/>
    <w:rsid w:val="007701F3"/>
    <w:rsid w:val="00770257"/>
    <w:rsid w:val="00773C1B"/>
    <w:rsid w:val="00780FB2"/>
    <w:rsid w:val="00784E05"/>
    <w:rsid w:val="00794DE6"/>
    <w:rsid w:val="007A3151"/>
    <w:rsid w:val="007A5635"/>
    <w:rsid w:val="007C0C06"/>
    <w:rsid w:val="007C7E2B"/>
    <w:rsid w:val="007F0A54"/>
    <w:rsid w:val="007F0FC0"/>
    <w:rsid w:val="00814D6D"/>
    <w:rsid w:val="008216DA"/>
    <w:rsid w:val="00832573"/>
    <w:rsid w:val="008540D1"/>
    <w:rsid w:val="00862A9E"/>
    <w:rsid w:val="0086605A"/>
    <w:rsid w:val="008706DD"/>
    <w:rsid w:val="008A0DEE"/>
    <w:rsid w:val="008B34FF"/>
    <w:rsid w:val="008B4A50"/>
    <w:rsid w:val="008B50A2"/>
    <w:rsid w:val="008C12D1"/>
    <w:rsid w:val="008C3EF2"/>
    <w:rsid w:val="008C53BF"/>
    <w:rsid w:val="008E443F"/>
    <w:rsid w:val="008F2029"/>
    <w:rsid w:val="008F587E"/>
    <w:rsid w:val="00905D5D"/>
    <w:rsid w:val="0091448D"/>
    <w:rsid w:val="009206BA"/>
    <w:rsid w:val="00926E7F"/>
    <w:rsid w:val="00934374"/>
    <w:rsid w:val="00934E27"/>
    <w:rsid w:val="00974390"/>
    <w:rsid w:val="00994DC8"/>
    <w:rsid w:val="009B03B4"/>
    <w:rsid w:val="009E0A5A"/>
    <w:rsid w:val="009E507E"/>
    <w:rsid w:val="009F66B1"/>
    <w:rsid w:val="009F6FB4"/>
    <w:rsid w:val="00A033F1"/>
    <w:rsid w:val="00A04E34"/>
    <w:rsid w:val="00A076DE"/>
    <w:rsid w:val="00A14860"/>
    <w:rsid w:val="00A14BE4"/>
    <w:rsid w:val="00A30371"/>
    <w:rsid w:val="00A32DED"/>
    <w:rsid w:val="00A35DFF"/>
    <w:rsid w:val="00A55C87"/>
    <w:rsid w:val="00A574C4"/>
    <w:rsid w:val="00A60145"/>
    <w:rsid w:val="00A618D1"/>
    <w:rsid w:val="00A62CCE"/>
    <w:rsid w:val="00A662F0"/>
    <w:rsid w:val="00A666D6"/>
    <w:rsid w:val="00A67BF3"/>
    <w:rsid w:val="00A82325"/>
    <w:rsid w:val="00A90A41"/>
    <w:rsid w:val="00AA0741"/>
    <w:rsid w:val="00AA3306"/>
    <w:rsid w:val="00AA3608"/>
    <w:rsid w:val="00AE0ACD"/>
    <w:rsid w:val="00AE240A"/>
    <w:rsid w:val="00AE3A1D"/>
    <w:rsid w:val="00AE600C"/>
    <w:rsid w:val="00AE6C7A"/>
    <w:rsid w:val="00AE71B0"/>
    <w:rsid w:val="00AF3261"/>
    <w:rsid w:val="00AF5240"/>
    <w:rsid w:val="00B01A0C"/>
    <w:rsid w:val="00B02CFC"/>
    <w:rsid w:val="00B133C6"/>
    <w:rsid w:val="00B17601"/>
    <w:rsid w:val="00B20706"/>
    <w:rsid w:val="00B2192D"/>
    <w:rsid w:val="00B234E6"/>
    <w:rsid w:val="00B4050C"/>
    <w:rsid w:val="00B47FB4"/>
    <w:rsid w:val="00B522A6"/>
    <w:rsid w:val="00B63379"/>
    <w:rsid w:val="00B873EC"/>
    <w:rsid w:val="00B913A7"/>
    <w:rsid w:val="00B91B4B"/>
    <w:rsid w:val="00BA30A0"/>
    <w:rsid w:val="00BB040B"/>
    <w:rsid w:val="00BB32BB"/>
    <w:rsid w:val="00BB511F"/>
    <w:rsid w:val="00BB6943"/>
    <w:rsid w:val="00BC1368"/>
    <w:rsid w:val="00BC266C"/>
    <w:rsid w:val="00BF0559"/>
    <w:rsid w:val="00BF3380"/>
    <w:rsid w:val="00BF51E8"/>
    <w:rsid w:val="00C160A5"/>
    <w:rsid w:val="00C17BA3"/>
    <w:rsid w:val="00C3127C"/>
    <w:rsid w:val="00C33252"/>
    <w:rsid w:val="00C33272"/>
    <w:rsid w:val="00C42AB9"/>
    <w:rsid w:val="00C50B38"/>
    <w:rsid w:val="00C5103D"/>
    <w:rsid w:val="00C52BC7"/>
    <w:rsid w:val="00C60BD2"/>
    <w:rsid w:val="00C7503F"/>
    <w:rsid w:val="00C754A9"/>
    <w:rsid w:val="00C8738B"/>
    <w:rsid w:val="00C91A09"/>
    <w:rsid w:val="00CA3083"/>
    <w:rsid w:val="00CA506F"/>
    <w:rsid w:val="00CB63EC"/>
    <w:rsid w:val="00CB6717"/>
    <w:rsid w:val="00CC1220"/>
    <w:rsid w:val="00CC6CB2"/>
    <w:rsid w:val="00CC707F"/>
    <w:rsid w:val="00CF60EF"/>
    <w:rsid w:val="00CF7386"/>
    <w:rsid w:val="00CF7817"/>
    <w:rsid w:val="00D12152"/>
    <w:rsid w:val="00D144C1"/>
    <w:rsid w:val="00D14F83"/>
    <w:rsid w:val="00D16715"/>
    <w:rsid w:val="00D27B20"/>
    <w:rsid w:val="00D31712"/>
    <w:rsid w:val="00D351F2"/>
    <w:rsid w:val="00D3628F"/>
    <w:rsid w:val="00D372C8"/>
    <w:rsid w:val="00D52F3F"/>
    <w:rsid w:val="00D81123"/>
    <w:rsid w:val="00D90B6F"/>
    <w:rsid w:val="00D919D6"/>
    <w:rsid w:val="00DB094B"/>
    <w:rsid w:val="00DB62B8"/>
    <w:rsid w:val="00DC17C4"/>
    <w:rsid w:val="00DC3FEA"/>
    <w:rsid w:val="00DD65AC"/>
    <w:rsid w:val="00DD77F4"/>
    <w:rsid w:val="00DD79C0"/>
    <w:rsid w:val="00DF43F2"/>
    <w:rsid w:val="00DF5E8B"/>
    <w:rsid w:val="00E0755C"/>
    <w:rsid w:val="00E10892"/>
    <w:rsid w:val="00E166A4"/>
    <w:rsid w:val="00E36561"/>
    <w:rsid w:val="00E503B9"/>
    <w:rsid w:val="00E554CD"/>
    <w:rsid w:val="00E64A28"/>
    <w:rsid w:val="00E67609"/>
    <w:rsid w:val="00E70009"/>
    <w:rsid w:val="00E72590"/>
    <w:rsid w:val="00E73B92"/>
    <w:rsid w:val="00E87F93"/>
    <w:rsid w:val="00E93338"/>
    <w:rsid w:val="00E97C63"/>
    <w:rsid w:val="00EB0F69"/>
    <w:rsid w:val="00EB4C74"/>
    <w:rsid w:val="00EB6518"/>
    <w:rsid w:val="00ED214D"/>
    <w:rsid w:val="00ED7B58"/>
    <w:rsid w:val="00EF229C"/>
    <w:rsid w:val="00EF4E90"/>
    <w:rsid w:val="00F04646"/>
    <w:rsid w:val="00F175DD"/>
    <w:rsid w:val="00F2422F"/>
    <w:rsid w:val="00F274B7"/>
    <w:rsid w:val="00F34833"/>
    <w:rsid w:val="00F35239"/>
    <w:rsid w:val="00F354A7"/>
    <w:rsid w:val="00F37B62"/>
    <w:rsid w:val="00F40D95"/>
    <w:rsid w:val="00F57498"/>
    <w:rsid w:val="00F61636"/>
    <w:rsid w:val="00F80481"/>
    <w:rsid w:val="00F808B6"/>
    <w:rsid w:val="00F866EE"/>
    <w:rsid w:val="00F90A98"/>
    <w:rsid w:val="00F946D2"/>
    <w:rsid w:val="00FA3487"/>
    <w:rsid w:val="00FA5649"/>
    <w:rsid w:val="00FB6323"/>
    <w:rsid w:val="00FC1E7E"/>
    <w:rsid w:val="00FC5484"/>
    <w:rsid w:val="00FD6FDB"/>
    <w:rsid w:val="00FE0E5E"/>
    <w:rsid w:val="00FE10AB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DCD59"/>
  <w15:docId w15:val="{6DAF1CCC-E4AC-417A-A121-3F966B94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A98"/>
  </w:style>
  <w:style w:type="paragraph" w:styleId="Heading1">
    <w:name w:val="heading 1"/>
    <w:basedOn w:val="Normal"/>
    <w:next w:val="Normal"/>
    <w:link w:val="Heading1Char"/>
    <w:uiPriority w:val="9"/>
    <w:qFormat/>
    <w:rsid w:val="00F90A9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0A9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0A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0A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0A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0A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0A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A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A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A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61364"/>
    <w:pPr>
      <w:ind w:left="720"/>
      <w:contextualSpacing/>
    </w:pPr>
  </w:style>
  <w:style w:type="paragraph" w:styleId="NoSpacing">
    <w:name w:val="No Spacing"/>
    <w:uiPriority w:val="1"/>
    <w:qFormat/>
    <w:rsid w:val="00F90A98"/>
    <w:pPr>
      <w:spacing w:after="0" w:line="240" w:lineRule="auto"/>
    </w:pPr>
  </w:style>
  <w:style w:type="paragraph" w:customStyle="1" w:styleId="checkbox">
    <w:name w:val="checkbox"/>
    <w:basedOn w:val="Normal"/>
    <w:rsid w:val="0036136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spacing w:after="0" w:line="240" w:lineRule="auto"/>
      <w:jc w:val="center"/>
    </w:pPr>
    <w:rPr>
      <w:rFonts w:ascii="Times" w:eastAsia="Times New Roman" w:hAnsi="Times" w:cs="Times"/>
      <w:noProof/>
      <w:color w:val="0000FF"/>
      <w:sz w:val="18"/>
      <w:szCs w:val="18"/>
    </w:rPr>
  </w:style>
  <w:style w:type="paragraph" w:customStyle="1" w:styleId="DataField11pt-Single">
    <w:name w:val="Data Field 11pt-Single"/>
    <w:basedOn w:val="Normal"/>
    <w:rsid w:val="00361364"/>
    <w:pPr>
      <w:autoSpaceDE w:val="0"/>
      <w:autoSpaceDN w:val="0"/>
      <w:spacing w:after="0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59"/>
    <w:rsid w:val="003613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364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3613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1364"/>
    <w:rPr>
      <w:color w:val="0000FF"/>
      <w:u w:val="single"/>
    </w:rPr>
  </w:style>
  <w:style w:type="paragraph" w:customStyle="1" w:styleId="regulartextchar">
    <w:name w:val="regulartextchar"/>
    <w:basedOn w:val="Normal"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1364"/>
    <w:rPr>
      <w:rFonts w:ascii="Consolas" w:eastAsia="Times New Roman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Consolas" w:eastAsia="Times New Roman" w:hAnsi="Consolas" w:cs="Times New Roman"/>
    </w:rPr>
  </w:style>
  <w:style w:type="character" w:customStyle="1" w:styleId="HTMLPreformattedChar1">
    <w:name w:val="HTML Preformatted Char1"/>
    <w:basedOn w:val="DefaultParagraphFont"/>
    <w:uiPriority w:val="99"/>
    <w:semiHidden/>
    <w:rsid w:val="00361364"/>
    <w:rPr>
      <w:rFonts w:ascii="Consolas" w:hAnsi="Consolas" w:cs="Consolas"/>
      <w:sz w:val="20"/>
      <w:szCs w:val="20"/>
    </w:rPr>
  </w:style>
  <w:style w:type="character" w:customStyle="1" w:styleId="articletext1">
    <w:name w:val="articletext1"/>
    <w:basedOn w:val="DefaultParagraphFont"/>
    <w:rsid w:val="00361364"/>
    <w:rPr>
      <w:rFonts w:ascii="Verdana" w:hAnsi="Verdana" w:hint="default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64"/>
    <w:rPr>
      <w:rFonts w:ascii="Times" w:eastAsia="Times New Roman" w:hAnsi="Times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imes" w:eastAsia="Times New Roman" w:hAnsi="Times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36136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64"/>
    <w:rPr>
      <w:rFonts w:ascii="Times" w:eastAsia="Times New Roman" w:hAnsi="Times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6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61364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361364"/>
  </w:style>
  <w:style w:type="character" w:customStyle="1" w:styleId="FooterChar">
    <w:name w:val="Footer Char"/>
    <w:basedOn w:val="DefaultParagraphFont"/>
    <w:link w:val="Foot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FooterChar1">
    <w:name w:val="Footer Char1"/>
    <w:basedOn w:val="DefaultParagraphFont"/>
    <w:uiPriority w:val="99"/>
    <w:semiHidden/>
    <w:rsid w:val="00361364"/>
  </w:style>
  <w:style w:type="character" w:styleId="CommentReference">
    <w:name w:val="annotation reference"/>
    <w:basedOn w:val="DefaultParagraphFont"/>
    <w:uiPriority w:val="99"/>
    <w:semiHidden/>
    <w:unhideWhenUsed/>
    <w:rsid w:val="00361364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F90A98"/>
    <w:rPr>
      <w:i/>
      <w:iCs/>
    </w:rPr>
  </w:style>
  <w:style w:type="paragraph" w:styleId="Revision">
    <w:name w:val="Revision"/>
    <w:hidden/>
    <w:uiPriority w:val="99"/>
    <w:semiHidden/>
    <w:rsid w:val="00361364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DD77F4"/>
    <w:pPr>
      <w:spacing w:after="0"/>
      <w:jc w:val="center"/>
    </w:pPr>
    <w:rPr>
      <w:rFonts w:ascii="Calibri" w:hAnsi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D77F4"/>
    <w:rPr>
      <w:rFonts w:ascii="Calibri" w:hAnsi="Calibri"/>
      <w:noProof/>
      <w:sz w:val="22"/>
    </w:rPr>
  </w:style>
  <w:style w:type="paragraph" w:customStyle="1" w:styleId="EndNoteBibliography">
    <w:name w:val="EndNote Bibliography"/>
    <w:basedOn w:val="Normal"/>
    <w:link w:val="EndNoteBibliographyChar"/>
    <w:rsid w:val="00DD77F4"/>
    <w:pPr>
      <w:spacing w:line="240" w:lineRule="auto"/>
    </w:pPr>
    <w:rPr>
      <w:rFonts w:ascii="Calibri" w:hAnsi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D77F4"/>
    <w:rPr>
      <w:rFonts w:ascii="Calibri" w:hAnsi="Calibri"/>
      <w:noProof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166ED1"/>
    <w:rPr>
      <w:color w:val="800080"/>
      <w:u w:val="single"/>
    </w:rPr>
  </w:style>
  <w:style w:type="paragraph" w:customStyle="1" w:styleId="xl68">
    <w:name w:val="xl68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9900"/>
      <w:sz w:val="16"/>
      <w:szCs w:val="16"/>
    </w:rPr>
  </w:style>
  <w:style w:type="paragraph" w:customStyle="1" w:styleId="xl74">
    <w:name w:val="xl7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15967"/>
      <w:sz w:val="16"/>
      <w:szCs w:val="16"/>
    </w:rPr>
  </w:style>
  <w:style w:type="paragraph" w:customStyle="1" w:styleId="xl75">
    <w:name w:val="xl7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16"/>
      <w:szCs w:val="16"/>
    </w:rPr>
  </w:style>
  <w:style w:type="paragraph" w:customStyle="1" w:styleId="xl76">
    <w:name w:val="xl76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8">
    <w:name w:val="xl78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9">
    <w:name w:val="xl79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0">
    <w:name w:val="xl80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1">
    <w:name w:val="xl81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2">
    <w:name w:val="xl82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3">
    <w:name w:val="xl83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4">
    <w:name w:val="xl8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A30A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808B6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0A9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0A9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0A98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0A98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0A98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A98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0A9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F90A9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0A98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0A9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A9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90A9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90A9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0A9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0A98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0A9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90A9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90A9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90A9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90A9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90A9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0A98"/>
    <w:pPr>
      <w:outlineLvl w:val="9"/>
    </w:pPr>
  </w:style>
  <w:style w:type="paragraph" w:customStyle="1" w:styleId="font5">
    <w:name w:val="font5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6">
    <w:name w:val="font6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7">
    <w:name w:val="font7"/>
    <w:basedOn w:val="Normal"/>
    <w:rsid w:val="007009C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7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9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enome.ucsc.edu/cgi-bin/hgc?hgsid=612648669_24i9M1zuDjlH6Osp9aYraDk8M7Kg&amp;c=chr3&amp;l=78649370&amp;r=78749468&amp;o=78646389&amp;t=79816965&amp;g=gtexGene&amp;i=ROBO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67208-3E35-4499-B5E0-DA6CB887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Pande,Mala</dc:creator>
  <cp:lastModifiedBy>Pande,Mala</cp:lastModifiedBy>
  <cp:revision>2</cp:revision>
  <cp:lastPrinted>2017-03-31T18:43:00Z</cp:lastPrinted>
  <dcterms:created xsi:type="dcterms:W3CDTF">2018-04-12T14:06:00Z</dcterms:created>
  <dcterms:modified xsi:type="dcterms:W3CDTF">2018-04-12T14:06:00Z</dcterms:modified>
</cp:coreProperties>
</file>