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6CE0D7" w14:textId="77777777" w:rsidR="00DA11E5" w:rsidRDefault="00F017E9" w:rsidP="00DA11E5">
      <w:pPr>
        <w:jc w:val="center"/>
        <w:rPr>
          <w:rFonts w:eastAsia="Times New Roman" w:cs="AdvP497E2"/>
          <w:sz w:val="44"/>
          <w:szCs w:val="44"/>
          <w:lang w:bidi="en-US"/>
        </w:rPr>
      </w:pPr>
      <w:r>
        <w:rPr>
          <w:rFonts w:eastAsia="Times New Roman" w:cs="AdvP497E2"/>
          <w:sz w:val="44"/>
          <w:szCs w:val="44"/>
          <w:lang w:bidi="en-US"/>
        </w:rPr>
        <w:t xml:space="preserve">Supplementary </w:t>
      </w:r>
      <w:r w:rsidR="00DA11E5">
        <w:rPr>
          <w:rFonts w:eastAsia="Times New Roman" w:cs="AdvP497E2"/>
          <w:sz w:val="44"/>
          <w:szCs w:val="44"/>
          <w:lang w:bidi="en-US"/>
        </w:rPr>
        <w:t>m</w:t>
      </w:r>
      <w:r w:rsidR="00F71F2B">
        <w:rPr>
          <w:rFonts w:eastAsia="Times New Roman" w:cs="AdvP497E2"/>
          <w:sz w:val="44"/>
          <w:szCs w:val="44"/>
          <w:lang w:bidi="en-US"/>
        </w:rPr>
        <w:t>aterial</w:t>
      </w:r>
      <w:r>
        <w:rPr>
          <w:rFonts w:eastAsia="Times New Roman" w:cs="AdvP497E2"/>
          <w:sz w:val="44"/>
          <w:szCs w:val="44"/>
          <w:lang w:bidi="en-US"/>
        </w:rPr>
        <w:t xml:space="preserve"> </w:t>
      </w:r>
    </w:p>
    <w:p w14:paraId="13706860" w14:textId="77777777" w:rsidR="00AF37CD" w:rsidRDefault="00AF37CD" w:rsidP="00DA11E5">
      <w:pPr>
        <w:jc w:val="center"/>
        <w:rPr>
          <w:ins w:id="0" w:author="Don  Conrad" w:date="2012-12-21T10:04:00Z"/>
          <w:rFonts w:eastAsia="Times New Roman" w:cs="AdvP497E2"/>
          <w:sz w:val="44"/>
          <w:szCs w:val="44"/>
          <w:lang w:bidi="en-US"/>
        </w:rPr>
      </w:pPr>
    </w:p>
    <w:p w14:paraId="0EE1B0D2" w14:textId="50FA5386" w:rsidR="00DA11E5" w:rsidRDefault="00F017E9" w:rsidP="00DA11E5">
      <w:pPr>
        <w:jc w:val="center"/>
        <w:rPr>
          <w:rFonts w:eastAsia="Times New Roman" w:cs="AdvP497E2"/>
          <w:sz w:val="44"/>
          <w:szCs w:val="44"/>
          <w:lang w:bidi="en-US"/>
        </w:rPr>
      </w:pPr>
      <w:bookmarkStart w:id="1" w:name="_GoBack"/>
      <w:bookmarkEnd w:id="1"/>
      <w:r>
        <w:rPr>
          <w:rFonts w:eastAsia="Times New Roman" w:cs="AdvP497E2"/>
          <w:sz w:val="44"/>
          <w:szCs w:val="44"/>
          <w:lang w:bidi="en-US"/>
        </w:rPr>
        <w:t>for</w:t>
      </w:r>
    </w:p>
    <w:p w14:paraId="56C30A56" w14:textId="77777777" w:rsidR="00AF37CD" w:rsidRDefault="00AF37CD" w:rsidP="00DA11E5">
      <w:pPr>
        <w:jc w:val="center"/>
        <w:rPr>
          <w:ins w:id="2" w:author="Don  Conrad" w:date="2012-12-21T10:04:00Z"/>
          <w:rFonts w:eastAsia="Times New Roman" w:cs="AdvP497E2"/>
          <w:sz w:val="40"/>
          <w:szCs w:val="40"/>
          <w:lang w:bidi="en-US"/>
        </w:rPr>
      </w:pPr>
    </w:p>
    <w:p w14:paraId="31A2F4D2" w14:textId="03492DC0" w:rsidR="0028514A" w:rsidRPr="00CE6232" w:rsidRDefault="00F017E9" w:rsidP="00DA11E5">
      <w:pPr>
        <w:jc w:val="center"/>
        <w:rPr>
          <w:rFonts w:eastAsia="Times New Roman" w:cs="AdvP497E2"/>
          <w:sz w:val="40"/>
          <w:szCs w:val="40"/>
          <w:lang w:bidi="en-US"/>
        </w:rPr>
      </w:pPr>
      <w:r w:rsidRPr="00CE6232">
        <w:rPr>
          <w:rFonts w:eastAsia="Times New Roman" w:cs="AdvP497E2"/>
          <w:sz w:val="40"/>
          <w:szCs w:val="40"/>
          <w:lang w:bidi="en-US"/>
        </w:rPr>
        <w:t xml:space="preserve"> “</w:t>
      </w:r>
      <w:r w:rsidR="0028514A" w:rsidRPr="00CE6232">
        <w:rPr>
          <w:rFonts w:eastAsia="Times New Roman" w:cs="AdvP497E2"/>
          <w:sz w:val="40"/>
          <w:szCs w:val="40"/>
          <w:lang w:bidi="en-US"/>
        </w:rPr>
        <w:t xml:space="preserve">Human spermatogenic failure purges deleterious mutation load from the autosomes and both sex chromosomes, including the gene </w:t>
      </w:r>
      <w:r w:rsidR="0028514A" w:rsidRPr="00CE6232">
        <w:rPr>
          <w:rFonts w:eastAsia="Times New Roman" w:cs="AdvP497E2"/>
          <w:i/>
          <w:sz w:val="40"/>
          <w:szCs w:val="40"/>
          <w:lang w:bidi="en-US"/>
        </w:rPr>
        <w:t>DMRT1</w:t>
      </w:r>
      <w:r w:rsidR="0028514A" w:rsidRPr="00CE6232">
        <w:rPr>
          <w:rFonts w:eastAsia="Times New Roman" w:cs="AdvP497E2"/>
          <w:sz w:val="40"/>
          <w:szCs w:val="40"/>
          <w:lang w:bidi="en-US"/>
        </w:rPr>
        <w:t>”</w:t>
      </w:r>
    </w:p>
    <w:p w14:paraId="4615544F" w14:textId="77777777" w:rsidR="00F55951" w:rsidRDefault="00F55951" w:rsidP="00DA11E5">
      <w:pPr>
        <w:jc w:val="center"/>
        <w:rPr>
          <w:rFonts w:eastAsia="Times New Roman" w:cs="AdvP497E2"/>
          <w:sz w:val="44"/>
          <w:szCs w:val="44"/>
          <w:lang w:bidi="en-US"/>
        </w:rPr>
      </w:pPr>
    </w:p>
    <w:p w14:paraId="5219D7C3" w14:textId="3C792532" w:rsidR="001A224F" w:rsidRPr="006E519D" w:rsidRDefault="001A224F" w:rsidP="001A224F">
      <w:pPr>
        <w:rPr>
          <w:vertAlign w:val="superscript"/>
        </w:rPr>
      </w:pPr>
      <w:r w:rsidRPr="006E519D">
        <w:rPr>
          <w:rFonts w:ascii="Times New Roman" w:hAnsi="Times New Roman"/>
          <w:szCs w:val="24"/>
        </w:rPr>
        <w:t>Alexandra M. Lopes</w:t>
      </w:r>
      <w:r w:rsidRPr="006E519D">
        <w:rPr>
          <w:rFonts w:ascii="Times New Roman" w:hAnsi="Times New Roman"/>
          <w:szCs w:val="24"/>
          <w:vertAlign w:val="superscript"/>
        </w:rPr>
        <w:t>1</w:t>
      </w:r>
      <w:proofErr w:type="gramStart"/>
      <w:r w:rsidRPr="006E519D">
        <w:rPr>
          <w:rFonts w:ascii="Times New Roman" w:hAnsi="Times New Roman"/>
          <w:szCs w:val="24"/>
          <w:vertAlign w:val="superscript"/>
        </w:rPr>
        <w:t>,*</w:t>
      </w:r>
      <w:proofErr w:type="gramEnd"/>
      <w:r w:rsidRPr="006E519D">
        <w:rPr>
          <w:rFonts w:ascii="Times New Roman" w:hAnsi="Times New Roman"/>
          <w:szCs w:val="24"/>
        </w:rPr>
        <w:t xml:space="preserve">, </w:t>
      </w:r>
      <w:r w:rsidRPr="006E519D">
        <w:t>Kenneth I. Aston</w:t>
      </w:r>
      <w:r w:rsidRPr="006E519D">
        <w:rPr>
          <w:rFonts w:ascii="Times New Roman" w:hAnsi="Times New Roman"/>
          <w:vertAlign w:val="superscript"/>
        </w:rPr>
        <w:t>2,*</w:t>
      </w:r>
      <w:r w:rsidRPr="006E519D">
        <w:t xml:space="preserve">, </w:t>
      </w:r>
      <w:r w:rsidRPr="006E519D">
        <w:rPr>
          <w:rFonts w:ascii="Times New Roman" w:hAnsi="Times New Roman"/>
          <w:szCs w:val="24"/>
        </w:rPr>
        <w:t>Emma Thompson</w:t>
      </w:r>
      <w:r w:rsidRPr="006E519D">
        <w:rPr>
          <w:rFonts w:ascii="Times New Roman" w:hAnsi="Times New Roman"/>
          <w:szCs w:val="24"/>
          <w:vertAlign w:val="superscript"/>
        </w:rPr>
        <w:t>3</w:t>
      </w:r>
      <w:r w:rsidRPr="006E519D">
        <w:rPr>
          <w:rFonts w:ascii="Times New Roman" w:hAnsi="Times New Roman"/>
          <w:szCs w:val="24"/>
        </w:rPr>
        <w:t xml:space="preserve">, </w:t>
      </w:r>
      <w:proofErr w:type="spellStart"/>
      <w:r w:rsidRPr="006E519D">
        <w:rPr>
          <w:rFonts w:ascii="Times New Roman" w:hAnsi="Times New Roman"/>
          <w:szCs w:val="24"/>
        </w:rPr>
        <w:t>Filipa</w:t>
      </w:r>
      <w:proofErr w:type="spellEnd"/>
      <w:r w:rsidRPr="006E519D">
        <w:rPr>
          <w:rFonts w:ascii="Times New Roman" w:hAnsi="Times New Roman"/>
          <w:szCs w:val="24"/>
        </w:rPr>
        <w:t xml:space="preserve"> Carvalho</w:t>
      </w:r>
      <w:r w:rsidRPr="006E519D">
        <w:rPr>
          <w:rFonts w:ascii="Times New Roman" w:hAnsi="Times New Roman"/>
          <w:szCs w:val="24"/>
          <w:vertAlign w:val="superscript"/>
        </w:rPr>
        <w:t>4</w:t>
      </w:r>
      <w:r w:rsidRPr="006E519D">
        <w:rPr>
          <w:rFonts w:ascii="Times New Roman" w:hAnsi="Times New Roman"/>
          <w:szCs w:val="24"/>
        </w:rPr>
        <w:t xml:space="preserve">, </w:t>
      </w:r>
      <w:proofErr w:type="spellStart"/>
      <w:r w:rsidRPr="006E519D">
        <w:rPr>
          <w:rFonts w:ascii="Times New Roman" w:hAnsi="Times New Roman"/>
          <w:szCs w:val="24"/>
        </w:rPr>
        <w:t>João</w:t>
      </w:r>
      <w:proofErr w:type="spellEnd"/>
      <w:r w:rsidRPr="006E519D">
        <w:rPr>
          <w:rFonts w:ascii="Times New Roman" w:hAnsi="Times New Roman"/>
          <w:szCs w:val="24"/>
        </w:rPr>
        <w:t xml:space="preserve"> Gonçalves</w:t>
      </w:r>
      <w:r w:rsidRPr="006E519D">
        <w:rPr>
          <w:rFonts w:ascii="Times New Roman" w:hAnsi="Times New Roman"/>
          <w:szCs w:val="24"/>
          <w:vertAlign w:val="superscript"/>
        </w:rPr>
        <w:t>5</w:t>
      </w:r>
      <w:r w:rsidRPr="006E519D">
        <w:rPr>
          <w:rFonts w:ascii="Times New Roman" w:hAnsi="Times New Roman"/>
          <w:szCs w:val="24"/>
        </w:rPr>
        <w:t>, Ni Huang</w:t>
      </w:r>
      <w:r w:rsidRPr="006E519D">
        <w:rPr>
          <w:rFonts w:ascii="Times New Roman" w:hAnsi="Times New Roman"/>
          <w:szCs w:val="24"/>
          <w:vertAlign w:val="superscript"/>
        </w:rPr>
        <w:t xml:space="preserve">6 </w:t>
      </w:r>
      <w:r w:rsidRPr="006E519D">
        <w:rPr>
          <w:rFonts w:ascii="Times New Roman" w:hAnsi="Times New Roman"/>
          <w:szCs w:val="24"/>
        </w:rPr>
        <w:t>, Rune Matthiesen</w:t>
      </w:r>
      <w:r w:rsidRPr="006E519D">
        <w:rPr>
          <w:rFonts w:ascii="Times New Roman" w:hAnsi="Times New Roman"/>
          <w:szCs w:val="24"/>
          <w:vertAlign w:val="superscript"/>
        </w:rPr>
        <w:t>1</w:t>
      </w:r>
      <w:r w:rsidRPr="006E519D">
        <w:rPr>
          <w:rFonts w:ascii="Times New Roman" w:hAnsi="Times New Roman"/>
          <w:szCs w:val="24"/>
        </w:rPr>
        <w:t xml:space="preserve">, </w:t>
      </w:r>
      <w:proofErr w:type="spellStart"/>
      <w:r w:rsidRPr="006E519D">
        <w:rPr>
          <w:rFonts w:ascii="Times New Roman" w:hAnsi="Times New Roman"/>
          <w:szCs w:val="24"/>
        </w:rPr>
        <w:t>Michiel</w:t>
      </w:r>
      <w:proofErr w:type="spellEnd"/>
      <w:r w:rsidRPr="006E519D">
        <w:rPr>
          <w:rFonts w:ascii="Times New Roman" w:hAnsi="Times New Roman"/>
          <w:szCs w:val="24"/>
        </w:rPr>
        <w:t xml:space="preserve"> J. Noordam</w:t>
      </w:r>
      <w:r w:rsidRPr="006E519D">
        <w:rPr>
          <w:rFonts w:ascii="Times New Roman" w:hAnsi="Times New Roman"/>
          <w:szCs w:val="24"/>
          <w:vertAlign w:val="superscript"/>
        </w:rPr>
        <w:t>6</w:t>
      </w:r>
      <w:r w:rsidRPr="006E519D">
        <w:rPr>
          <w:rFonts w:ascii="Times New Roman" w:hAnsi="Times New Roman"/>
          <w:szCs w:val="24"/>
        </w:rPr>
        <w:t>, Inés Quintela</w:t>
      </w:r>
      <w:r w:rsidRPr="006E519D">
        <w:rPr>
          <w:rFonts w:ascii="Times New Roman" w:hAnsi="Times New Roman"/>
          <w:szCs w:val="24"/>
          <w:vertAlign w:val="superscript"/>
        </w:rPr>
        <w:t>7</w:t>
      </w:r>
      <w:r w:rsidRPr="006E519D">
        <w:rPr>
          <w:rFonts w:ascii="Times New Roman" w:hAnsi="Times New Roman"/>
          <w:szCs w:val="24"/>
        </w:rPr>
        <w:t xml:space="preserve">, </w:t>
      </w:r>
      <w:proofErr w:type="spellStart"/>
      <w:r w:rsidRPr="006E519D">
        <w:rPr>
          <w:rFonts w:ascii="Times New Roman" w:hAnsi="Times New Roman"/>
          <w:szCs w:val="24"/>
        </w:rPr>
        <w:t>Avinash</w:t>
      </w:r>
      <w:proofErr w:type="spellEnd"/>
      <w:r w:rsidRPr="006E519D">
        <w:rPr>
          <w:rFonts w:ascii="Times New Roman" w:hAnsi="Times New Roman"/>
          <w:szCs w:val="24"/>
        </w:rPr>
        <w:t xml:space="preserve"> Ramu</w:t>
      </w:r>
      <w:r w:rsidRPr="006E519D">
        <w:rPr>
          <w:rFonts w:ascii="Times New Roman" w:hAnsi="Times New Roman"/>
          <w:szCs w:val="24"/>
          <w:vertAlign w:val="superscript"/>
        </w:rPr>
        <w:t>6</w:t>
      </w:r>
      <w:r w:rsidRPr="006E519D">
        <w:rPr>
          <w:rFonts w:ascii="Times New Roman" w:hAnsi="Times New Roman"/>
          <w:szCs w:val="24"/>
        </w:rPr>
        <w:t xml:space="preserve">, </w:t>
      </w:r>
      <w:proofErr w:type="spellStart"/>
      <w:r w:rsidRPr="006E519D">
        <w:rPr>
          <w:rFonts w:ascii="Times New Roman" w:hAnsi="Times New Roman"/>
          <w:szCs w:val="24"/>
        </w:rPr>
        <w:t>Catarina</w:t>
      </w:r>
      <w:proofErr w:type="spellEnd"/>
      <w:r w:rsidRPr="006E519D">
        <w:rPr>
          <w:rFonts w:ascii="Times New Roman" w:hAnsi="Times New Roman"/>
          <w:szCs w:val="24"/>
        </w:rPr>
        <w:t xml:space="preserve"> Seabra</w:t>
      </w:r>
      <w:r w:rsidRPr="006E519D">
        <w:rPr>
          <w:rFonts w:ascii="Times New Roman" w:hAnsi="Times New Roman"/>
          <w:szCs w:val="24"/>
          <w:vertAlign w:val="superscript"/>
        </w:rPr>
        <w:t>1</w:t>
      </w:r>
      <w:r w:rsidRPr="006E519D">
        <w:rPr>
          <w:rFonts w:ascii="Times New Roman" w:hAnsi="Times New Roman"/>
          <w:szCs w:val="24"/>
        </w:rPr>
        <w:t>,</w:t>
      </w:r>
      <w:r w:rsidR="00C83D92">
        <w:rPr>
          <w:rFonts w:ascii="Times New Roman" w:hAnsi="Times New Roman"/>
          <w:szCs w:val="24"/>
        </w:rPr>
        <w:t xml:space="preserve"> Amy B. Wilfert</w:t>
      </w:r>
      <w:r w:rsidR="00C83D92">
        <w:rPr>
          <w:rFonts w:ascii="Times New Roman" w:hAnsi="Times New Roman"/>
          <w:szCs w:val="24"/>
          <w:vertAlign w:val="superscript"/>
        </w:rPr>
        <w:t>6</w:t>
      </w:r>
      <w:r w:rsidR="00C83D92">
        <w:rPr>
          <w:rFonts w:ascii="Times New Roman" w:hAnsi="Times New Roman"/>
          <w:szCs w:val="24"/>
        </w:rPr>
        <w:t>,</w:t>
      </w:r>
      <w:r w:rsidRPr="006E519D">
        <w:rPr>
          <w:rFonts w:ascii="Times New Roman" w:hAnsi="Times New Roman"/>
          <w:szCs w:val="24"/>
        </w:rPr>
        <w:t xml:space="preserve"> </w:t>
      </w:r>
      <w:proofErr w:type="spellStart"/>
      <w:r w:rsidRPr="006E519D">
        <w:rPr>
          <w:rFonts w:ascii="Times New Roman" w:hAnsi="Times New Roman"/>
          <w:szCs w:val="24"/>
        </w:rPr>
        <w:t>Juncheng</w:t>
      </w:r>
      <w:proofErr w:type="spellEnd"/>
      <w:r w:rsidRPr="006E519D">
        <w:rPr>
          <w:rFonts w:ascii="Times New Roman" w:hAnsi="Times New Roman"/>
          <w:szCs w:val="24"/>
        </w:rPr>
        <w:t xml:space="preserve"> Dai</w:t>
      </w:r>
      <w:r w:rsidRPr="006E519D">
        <w:rPr>
          <w:rFonts w:ascii="Times New Roman" w:hAnsi="Times New Roman"/>
          <w:szCs w:val="24"/>
          <w:vertAlign w:val="superscript"/>
        </w:rPr>
        <w:t>8</w:t>
      </w:r>
      <w:r w:rsidRPr="006E519D">
        <w:rPr>
          <w:rFonts w:ascii="Times New Roman" w:hAnsi="Times New Roman"/>
          <w:szCs w:val="24"/>
        </w:rPr>
        <w:t xml:space="preserve">, </w:t>
      </w:r>
      <w:r w:rsidRPr="006E519D">
        <w:t>Jonathan M. Downie</w:t>
      </w:r>
      <w:r w:rsidRPr="006E519D">
        <w:rPr>
          <w:vertAlign w:val="superscript"/>
        </w:rPr>
        <w:t>9</w:t>
      </w:r>
      <w:r w:rsidRPr="006E519D">
        <w:t xml:space="preserve">, </w:t>
      </w:r>
      <w:r w:rsidRPr="006E519D">
        <w:rPr>
          <w:rFonts w:ascii="Times New Roman" w:hAnsi="Times New Roman"/>
          <w:szCs w:val="24"/>
        </w:rPr>
        <w:t>Susana Fernandes</w:t>
      </w:r>
      <w:r w:rsidRPr="006E519D">
        <w:rPr>
          <w:rFonts w:ascii="Times New Roman" w:hAnsi="Times New Roman"/>
          <w:szCs w:val="24"/>
          <w:vertAlign w:val="superscript"/>
        </w:rPr>
        <w:t>4</w:t>
      </w:r>
      <w:r w:rsidRPr="006E519D">
        <w:rPr>
          <w:rFonts w:ascii="Times New Roman" w:hAnsi="Times New Roman"/>
          <w:szCs w:val="24"/>
        </w:rPr>
        <w:t xml:space="preserve">, </w:t>
      </w:r>
      <w:proofErr w:type="spellStart"/>
      <w:r w:rsidRPr="006E519D">
        <w:rPr>
          <w:rFonts w:ascii="Times New Roman" w:hAnsi="Times New Roman"/>
          <w:szCs w:val="24"/>
        </w:rPr>
        <w:t>Xuejiang</w:t>
      </w:r>
      <w:proofErr w:type="spellEnd"/>
      <w:r w:rsidRPr="006E519D">
        <w:rPr>
          <w:rFonts w:ascii="Times New Roman" w:hAnsi="Times New Roman"/>
          <w:szCs w:val="24"/>
        </w:rPr>
        <w:t xml:space="preserve"> Guo</w:t>
      </w:r>
      <w:r w:rsidRPr="006E519D">
        <w:rPr>
          <w:rFonts w:ascii="Times New Roman" w:hAnsi="Times New Roman"/>
          <w:szCs w:val="24"/>
          <w:vertAlign w:val="superscript"/>
        </w:rPr>
        <w:t>10,11</w:t>
      </w:r>
      <w:r w:rsidRPr="006E519D">
        <w:rPr>
          <w:rFonts w:ascii="Times New Roman" w:hAnsi="Times New Roman"/>
          <w:szCs w:val="24"/>
        </w:rPr>
        <w:t xml:space="preserve">, </w:t>
      </w:r>
      <w:proofErr w:type="spellStart"/>
      <w:r w:rsidRPr="006E519D">
        <w:rPr>
          <w:rFonts w:ascii="Times New Roman" w:hAnsi="Times New Roman"/>
          <w:szCs w:val="24"/>
        </w:rPr>
        <w:t>Jiahao</w:t>
      </w:r>
      <w:proofErr w:type="spellEnd"/>
      <w:r w:rsidRPr="006E519D">
        <w:rPr>
          <w:rFonts w:ascii="Times New Roman" w:hAnsi="Times New Roman"/>
          <w:szCs w:val="24"/>
        </w:rPr>
        <w:t xml:space="preserve"> Sha</w:t>
      </w:r>
      <w:r w:rsidRPr="006E519D">
        <w:rPr>
          <w:rFonts w:ascii="Times New Roman" w:hAnsi="Times New Roman"/>
          <w:szCs w:val="24"/>
          <w:vertAlign w:val="superscript"/>
        </w:rPr>
        <w:t>10,11</w:t>
      </w:r>
      <w:r w:rsidRPr="006E519D">
        <w:rPr>
          <w:rFonts w:ascii="Times New Roman" w:hAnsi="Times New Roman"/>
          <w:szCs w:val="24"/>
        </w:rPr>
        <w:t xml:space="preserve">, </w:t>
      </w:r>
      <w:proofErr w:type="spellStart"/>
      <w:r w:rsidRPr="006E519D">
        <w:rPr>
          <w:rFonts w:ascii="Times New Roman" w:hAnsi="Times New Roman"/>
          <w:szCs w:val="24"/>
        </w:rPr>
        <w:t>António</w:t>
      </w:r>
      <w:proofErr w:type="spellEnd"/>
      <w:r w:rsidRPr="006E519D">
        <w:rPr>
          <w:rFonts w:ascii="Times New Roman" w:hAnsi="Times New Roman"/>
          <w:szCs w:val="24"/>
        </w:rPr>
        <w:t xml:space="preserve"> Amorim</w:t>
      </w:r>
      <w:r w:rsidRPr="006E519D">
        <w:rPr>
          <w:rFonts w:ascii="Times New Roman" w:hAnsi="Times New Roman"/>
          <w:szCs w:val="24"/>
          <w:vertAlign w:val="superscript"/>
        </w:rPr>
        <w:t>1,12</w:t>
      </w:r>
      <w:r w:rsidRPr="006E519D">
        <w:rPr>
          <w:rFonts w:ascii="Times New Roman" w:hAnsi="Times New Roman"/>
          <w:szCs w:val="24"/>
        </w:rPr>
        <w:t>, Alberto Barros</w:t>
      </w:r>
      <w:r w:rsidRPr="006E519D">
        <w:rPr>
          <w:rFonts w:ascii="Times New Roman" w:hAnsi="Times New Roman"/>
          <w:szCs w:val="24"/>
          <w:vertAlign w:val="superscript"/>
        </w:rPr>
        <w:t>4,13</w:t>
      </w:r>
      <w:r w:rsidRPr="006E519D">
        <w:rPr>
          <w:rFonts w:ascii="Times New Roman" w:hAnsi="Times New Roman"/>
          <w:szCs w:val="24"/>
        </w:rPr>
        <w:t>, Angel Carracedo</w:t>
      </w:r>
      <w:r w:rsidRPr="006E519D">
        <w:rPr>
          <w:rFonts w:ascii="Times New Roman" w:hAnsi="Times New Roman"/>
          <w:szCs w:val="24"/>
          <w:vertAlign w:val="superscript"/>
        </w:rPr>
        <w:t>7,14</w:t>
      </w:r>
      <w:r w:rsidRPr="006E519D">
        <w:rPr>
          <w:rFonts w:ascii="Times New Roman" w:hAnsi="Times New Roman"/>
          <w:szCs w:val="24"/>
        </w:rPr>
        <w:t xml:space="preserve">, </w:t>
      </w:r>
      <w:proofErr w:type="spellStart"/>
      <w:r w:rsidRPr="006E519D">
        <w:rPr>
          <w:rFonts w:ascii="Times New Roman" w:hAnsi="Times New Roman"/>
          <w:szCs w:val="24"/>
        </w:rPr>
        <w:t>Zhibin</w:t>
      </w:r>
      <w:proofErr w:type="spellEnd"/>
      <w:r w:rsidRPr="006E519D">
        <w:rPr>
          <w:rFonts w:ascii="Times New Roman" w:hAnsi="Times New Roman"/>
          <w:szCs w:val="24"/>
        </w:rPr>
        <w:t xml:space="preserve"> Hu</w:t>
      </w:r>
      <w:r w:rsidRPr="006E519D">
        <w:rPr>
          <w:rFonts w:ascii="Times New Roman" w:hAnsi="Times New Roman"/>
          <w:szCs w:val="24"/>
          <w:vertAlign w:val="superscript"/>
        </w:rPr>
        <w:t>8,10</w:t>
      </w:r>
      <w:r w:rsidRPr="006E519D">
        <w:rPr>
          <w:rFonts w:ascii="Times New Roman" w:hAnsi="Times New Roman"/>
          <w:szCs w:val="24"/>
        </w:rPr>
        <w:t xml:space="preserve">, Matthew </w:t>
      </w:r>
      <w:r w:rsidR="00A719A6">
        <w:rPr>
          <w:rFonts w:ascii="Times New Roman" w:hAnsi="Times New Roman"/>
          <w:szCs w:val="24"/>
        </w:rPr>
        <w:t xml:space="preserve">E. </w:t>
      </w:r>
      <w:r w:rsidRPr="006E519D">
        <w:rPr>
          <w:rFonts w:ascii="Times New Roman" w:hAnsi="Times New Roman"/>
          <w:szCs w:val="24"/>
        </w:rPr>
        <w:t>Hurles</w:t>
      </w:r>
      <w:r w:rsidRPr="006E519D">
        <w:rPr>
          <w:rFonts w:ascii="Times New Roman" w:hAnsi="Times New Roman"/>
          <w:szCs w:val="24"/>
          <w:vertAlign w:val="superscript"/>
        </w:rPr>
        <w:t>15</w:t>
      </w:r>
      <w:r w:rsidRPr="006E519D">
        <w:rPr>
          <w:rFonts w:ascii="Times New Roman" w:hAnsi="Times New Roman"/>
          <w:szCs w:val="24"/>
        </w:rPr>
        <w:t>, Sergey Moskovtsev</w:t>
      </w:r>
      <w:r w:rsidRPr="006E519D">
        <w:rPr>
          <w:rFonts w:ascii="Times New Roman" w:hAnsi="Times New Roman"/>
          <w:szCs w:val="24"/>
          <w:vertAlign w:val="superscript"/>
        </w:rPr>
        <w:t>16,17</w:t>
      </w:r>
      <w:r w:rsidRPr="006E519D">
        <w:rPr>
          <w:rFonts w:ascii="Times New Roman" w:hAnsi="Times New Roman"/>
          <w:szCs w:val="24"/>
        </w:rPr>
        <w:t xml:space="preserve">, </w:t>
      </w:r>
      <w:r w:rsidRPr="006E519D">
        <w:t>Carole Ober</w:t>
      </w:r>
      <w:r w:rsidRPr="006E519D">
        <w:rPr>
          <w:vertAlign w:val="superscript"/>
        </w:rPr>
        <w:t>3,18</w:t>
      </w:r>
      <w:r w:rsidRPr="006E519D">
        <w:t>, Joshua D. Schiffman</w:t>
      </w:r>
      <w:r w:rsidRPr="006E519D">
        <w:rPr>
          <w:vertAlign w:val="superscript"/>
        </w:rPr>
        <w:t>9,19,20</w:t>
      </w:r>
      <w:r w:rsidRPr="006E519D">
        <w:t>, Peter N. Schlegel</w:t>
      </w:r>
      <w:r w:rsidRPr="006E519D">
        <w:rPr>
          <w:vertAlign w:val="superscript"/>
        </w:rPr>
        <w:t>21</w:t>
      </w:r>
      <w:r w:rsidRPr="006E519D">
        <w:t xml:space="preserve">, </w:t>
      </w:r>
      <w:proofErr w:type="spellStart"/>
      <w:r w:rsidRPr="006E519D">
        <w:rPr>
          <w:rFonts w:ascii="Times New Roman" w:hAnsi="Times New Roman"/>
          <w:szCs w:val="24"/>
        </w:rPr>
        <w:t>Mário</w:t>
      </w:r>
      <w:proofErr w:type="spellEnd"/>
      <w:r w:rsidRPr="006E519D">
        <w:rPr>
          <w:rFonts w:ascii="Times New Roman" w:hAnsi="Times New Roman"/>
          <w:szCs w:val="24"/>
        </w:rPr>
        <w:t xml:space="preserve"> Sousa</w:t>
      </w:r>
      <w:r w:rsidRPr="006E519D">
        <w:rPr>
          <w:rFonts w:ascii="Times New Roman" w:hAnsi="Times New Roman"/>
          <w:szCs w:val="24"/>
          <w:vertAlign w:val="superscript"/>
        </w:rPr>
        <w:t>22</w:t>
      </w:r>
      <w:r w:rsidRPr="006E519D">
        <w:rPr>
          <w:rFonts w:ascii="Times New Roman" w:hAnsi="Times New Roman"/>
          <w:szCs w:val="24"/>
        </w:rPr>
        <w:t xml:space="preserve">, </w:t>
      </w:r>
      <w:r w:rsidRPr="006E519D">
        <w:t>Douglas T. Carrell</w:t>
      </w:r>
      <w:r w:rsidRPr="006E519D">
        <w:rPr>
          <w:vertAlign w:val="superscript"/>
        </w:rPr>
        <w:t>2,23,24</w:t>
      </w:r>
      <w:r w:rsidRPr="006E519D">
        <w:t>, Donald F. Conrad</w:t>
      </w:r>
      <w:r w:rsidRPr="006E519D">
        <w:rPr>
          <w:vertAlign w:val="superscript"/>
        </w:rPr>
        <w:t>6,25</w:t>
      </w:r>
    </w:p>
    <w:p w14:paraId="44773C84" w14:textId="77777777" w:rsidR="001A224F" w:rsidRPr="006E519D" w:rsidRDefault="001A224F" w:rsidP="001A224F">
      <w:pPr>
        <w:spacing w:line="360" w:lineRule="auto"/>
        <w:rPr>
          <w:rFonts w:ascii="Times New Roman" w:hAnsi="Times New Roman"/>
          <w:szCs w:val="24"/>
          <w:vertAlign w:val="superscript"/>
        </w:rPr>
      </w:pPr>
    </w:p>
    <w:p w14:paraId="2D596447" w14:textId="77777777" w:rsidR="001A224F" w:rsidRPr="006E519D" w:rsidRDefault="001A224F" w:rsidP="001A224F">
      <w:pPr>
        <w:spacing w:line="360" w:lineRule="auto"/>
        <w:rPr>
          <w:sz w:val="20"/>
        </w:rPr>
      </w:pPr>
      <w:r w:rsidRPr="006E519D">
        <w:rPr>
          <w:sz w:val="20"/>
          <w:vertAlign w:val="superscript"/>
        </w:rPr>
        <w:t>1</w:t>
      </w:r>
      <w:r w:rsidRPr="006E519D">
        <w:rPr>
          <w:snapToGrid w:val="0"/>
          <w:sz w:val="20"/>
        </w:rPr>
        <w:t xml:space="preserve">IPATIMUP, Institute of Molecular Pathology and Immunology of the University of Porto, R. Dr. Roberto </w:t>
      </w:r>
      <w:proofErr w:type="spellStart"/>
      <w:r w:rsidRPr="006E519D">
        <w:rPr>
          <w:snapToGrid w:val="0"/>
          <w:sz w:val="20"/>
        </w:rPr>
        <w:t>Frias</w:t>
      </w:r>
      <w:proofErr w:type="spellEnd"/>
      <w:r w:rsidRPr="006E519D">
        <w:rPr>
          <w:snapToGrid w:val="0"/>
          <w:sz w:val="20"/>
        </w:rPr>
        <w:t xml:space="preserve"> S/N, 4200-465 Porto, Portugal</w:t>
      </w:r>
      <w:r w:rsidRPr="006E519D">
        <w:rPr>
          <w:sz w:val="20"/>
        </w:rPr>
        <w:t>;</w:t>
      </w:r>
    </w:p>
    <w:p w14:paraId="5968C6D7" w14:textId="77777777" w:rsidR="001A224F" w:rsidRPr="006E519D" w:rsidRDefault="001A224F" w:rsidP="001A224F">
      <w:pPr>
        <w:spacing w:line="360" w:lineRule="auto"/>
        <w:rPr>
          <w:rFonts w:ascii="Times New Roman" w:hAnsi="Times New Roman"/>
          <w:sz w:val="20"/>
          <w:vertAlign w:val="superscript"/>
        </w:rPr>
      </w:pPr>
      <w:r w:rsidRPr="006E519D">
        <w:rPr>
          <w:sz w:val="20"/>
          <w:vertAlign w:val="superscript"/>
        </w:rPr>
        <w:t>2</w:t>
      </w:r>
      <w:r w:rsidRPr="006E519D">
        <w:rPr>
          <w:sz w:val="20"/>
        </w:rPr>
        <w:t xml:space="preserve">Andrology and IVF Laboratories, Department of Surgery, </w:t>
      </w:r>
      <w:r w:rsidRPr="006E519D">
        <w:rPr>
          <w:sz w:val="20"/>
          <w:vertAlign w:val="superscript"/>
        </w:rPr>
        <w:t xml:space="preserve">23 </w:t>
      </w:r>
      <w:r w:rsidRPr="006E519D">
        <w:rPr>
          <w:sz w:val="20"/>
        </w:rPr>
        <w:t xml:space="preserve">Department of Physiology, </w:t>
      </w:r>
      <w:r w:rsidRPr="006E519D">
        <w:rPr>
          <w:sz w:val="20"/>
          <w:vertAlign w:val="superscript"/>
        </w:rPr>
        <w:t>24</w:t>
      </w:r>
      <w:r w:rsidRPr="006E519D">
        <w:rPr>
          <w:sz w:val="20"/>
        </w:rPr>
        <w:t>Department of Obstetrics and Gynecology, University of Utah School of Medicine, Salt Lake City, Utah, 84108, USA;</w:t>
      </w:r>
    </w:p>
    <w:p w14:paraId="23A11826" w14:textId="77777777" w:rsidR="001A224F" w:rsidRPr="006E519D" w:rsidRDefault="001A224F" w:rsidP="001A224F">
      <w:pPr>
        <w:spacing w:line="360" w:lineRule="auto"/>
        <w:rPr>
          <w:rFonts w:ascii="Times New Roman" w:hAnsi="Times New Roman"/>
          <w:sz w:val="20"/>
          <w:vertAlign w:val="superscript"/>
        </w:rPr>
      </w:pPr>
      <w:r w:rsidRPr="006E519D">
        <w:rPr>
          <w:sz w:val="20"/>
          <w:vertAlign w:val="superscript"/>
        </w:rPr>
        <w:t>3</w:t>
      </w:r>
      <w:r w:rsidRPr="006E519D">
        <w:rPr>
          <w:sz w:val="20"/>
        </w:rPr>
        <w:t xml:space="preserve">Department of Human Genetics, </w:t>
      </w:r>
      <w:r w:rsidRPr="006E519D">
        <w:rPr>
          <w:sz w:val="20"/>
          <w:vertAlign w:val="superscript"/>
        </w:rPr>
        <w:t>18</w:t>
      </w:r>
      <w:r w:rsidRPr="006E519D">
        <w:rPr>
          <w:sz w:val="20"/>
        </w:rPr>
        <w:t>Department of Obstetrics &amp; Gynecology, The University of Chicago, Chicago, IL 60637, USA;</w:t>
      </w:r>
    </w:p>
    <w:p w14:paraId="76282ED0" w14:textId="77777777" w:rsidR="001A224F" w:rsidRPr="006E519D" w:rsidRDefault="001A224F" w:rsidP="001A224F">
      <w:pPr>
        <w:spacing w:line="360" w:lineRule="auto"/>
        <w:rPr>
          <w:sz w:val="20"/>
          <w:vertAlign w:val="superscript"/>
          <w:lang w:val="en-GB"/>
        </w:rPr>
      </w:pPr>
      <w:r w:rsidRPr="006E519D">
        <w:rPr>
          <w:sz w:val="20"/>
          <w:vertAlign w:val="superscript"/>
          <w:lang w:val="en-GB"/>
        </w:rPr>
        <w:t>4</w:t>
      </w:r>
      <w:r w:rsidRPr="006E519D">
        <w:rPr>
          <w:sz w:val="20"/>
          <w:lang w:val="en-GB"/>
        </w:rPr>
        <w:t xml:space="preserve">Department of Genetics, Faculty of Medicine, University of Porto, Porto, Portugal; </w:t>
      </w:r>
    </w:p>
    <w:p w14:paraId="7E98C690" w14:textId="4D9D9B43" w:rsidR="001A224F" w:rsidRPr="006E519D" w:rsidRDefault="001A224F" w:rsidP="001A224F">
      <w:pPr>
        <w:spacing w:line="360" w:lineRule="auto"/>
        <w:rPr>
          <w:rFonts w:ascii="Times New Roman" w:hAnsi="Times New Roman"/>
          <w:sz w:val="20"/>
          <w:vertAlign w:val="superscript"/>
          <w:lang w:val="en-GB"/>
        </w:rPr>
      </w:pPr>
      <w:r w:rsidRPr="006E519D">
        <w:rPr>
          <w:sz w:val="20"/>
          <w:vertAlign w:val="superscript"/>
          <w:lang w:val="en-GB"/>
        </w:rPr>
        <w:t>5</w:t>
      </w:r>
      <w:r w:rsidR="00780BF9">
        <w:rPr>
          <w:sz w:val="20"/>
          <w:lang w:val="en-GB"/>
        </w:rPr>
        <w:t>Department of</w:t>
      </w:r>
      <w:r w:rsidRPr="006E519D">
        <w:rPr>
          <w:sz w:val="20"/>
          <w:lang w:val="en-GB"/>
        </w:rPr>
        <w:t xml:space="preserve"> Human Genetics, National Institute of Health </w:t>
      </w:r>
      <w:proofErr w:type="spellStart"/>
      <w:r w:rsidRPr="006E519D">
        <w:rPr>
          <w:sz w:val="20"/>
          <w:lang w:val="en-GB"/>
        </w:rPr>
        <w:t>Dr.</w:t>
      </w:r>
      <w:proofErr w:type="spellEnd"/>
      <w:r w:rsidRPr="006E519D">
        <w:rPr>
          <w:sz w:val="20"/>
          <w:lang w:val="en-GB"/>
        </w:rPr>
        <w:t xml:space="preserve"> Ricardo Jorge, Lisbon, Portugal;</w:t>
      </w:r>
    </w:p>
    <w:p w14:paraId="46067CD2" w14:textId="77777777" w:rsidR="001A224F" w:rsidRPr="006E519D" w:rsidRDefault="001A224F" w:rsidP="001A224F">
      <w:pPr>
        <w:spacing w:line="360" w:lineRule="auto"/>
        <w:rPr>
          <w:sz w:val="20"/>
        </w:rPr>
      </w:pPr>
      <w:r w:rsidRPr="006E519D">
        <w:rPr>
          <w:sz w:val="20"/>
          <w:vertAlign w:val="superscript"/>
          <w:lang w:val="en-GB"/>
        </w:rPr>
        <w:t>6</w:t>
      </w:r>
      <w:r w:rsidRPr="006E519D">
        <w:rPr>
          <w:sz w:val="20"/>
          <w:lang w:val="en-GB"/>
        </w:rPr>
        <w:t xml:space="preserve">Department of Genetics, </w:t>
      </w:r>
      <w:r w:rsidRPr="006E519D">
        <w:rPr>
          <w:sz w:val="20"/>
          <w:vertAlign w:val="superscript"/>
        </w:rPr>
        <w:t>25</w:t>
      </w:r>
      <w:r w:rsidRPr="006E519D">
        <w:rPr>
          <w:sz w:val="20"/>
        </w:rPr>
        <w:t>Department of Pathology &amp; Immunology, Washington University School of Medicine, St. Louis, MO 63110, USA;</w:t>
      </w:r>
    </w:p>
    <w:p w14:paraId="01EF5D88" w14:textId="77777777" w:rsidR="001A224F" w:rsidRPr="006E519D" w:rsidRDefault="001A224F" w:rsidP="001A224F">
      <w:pPr>
        <w:spacing w:line="360" w:lineRule="auto"/>
        <w:rPr>
          <w:sz w:val="20"/>
        </w:rPr>
      </w:pPr>
      <w:r w:rsidRPr="006E519D">
        <w:rPr>
          <w:sz w:val="20"/>
          <w:vertAlign w:val="superscript"/>
        </w:rPr>
        <w:t>7</w:t>
      </w:r>
      <w:r w:rsidRPr="006E519D">
        <w:rPr>
          <w:sz w:val="20"/>
        </w:rPr>
        <w:t xml:space="preserve">Genomics Medicine Group, National Genotyping Center, University of Santiago de </w:t>
      </w:r>
      <w:proofErr w:type="spellStart"/>
      <w:r w:rsidRPr="006E519D">
        <w:rPr>
          <w:sz w:val="20"/>
        </w:rPr>
        <w:t>Compostela</w:t>
      </w:r>
      <w:proofErr w:type="spellEnd"/>
      <w:r w:rsidRPr="006E519D">
        <w:rPr>
          <w:sz w:val="20"/>
        </w:rPr>
        <w:t xml:space="preserve">, Santiago de </w:t>
      </w:r>
      <w:proofErr w:type="spellStart"/>
      <w:r w:rsidRPr="006E519D">
        <w:rPr>
          <w:sz w:val="20"/>
        </w:rPr>
        <w:t>Compostela</w:t>
      </w:r>
      <w:proofErr w:type="spellEnd"/>
      <w:r w:rsidRPr="006E519D">
        <w:rPr>
          <w:sz w:val="20"/>
        </w:rPr>
        <w:t>, Spain;</w:t>
      </w:r>
    </w:p>
    <w:p w14:paraId="56E3EAB2" w14:textId="77777777" w:rsidR="001A224F" w:rsidRPr="006E519D" w:rsidRDefault="001A224F" w:rsidP="001A224F">
      <w:pPr>
        <w:spacing w:line="360" w:lineRule="auto"/>
        <w:rPr>
          <w:rFonts w:ascii="Times New Roman" w:hAnsi="Times New Roman"/>
          <w:color w:val="000000"/>
          <w:sz w:val="20"/>
        </w:rPr>
      </w:pPr>
      <w:r w:rsidRPr="006E519D">
        <w:rPr>
          <w:sz w:val="20"/>
          <w:vertAlign w:val="superscript"/>
        </w:rPr>
        <w:t>8</w:t>
      </w:r>
      <w:r w:rsidRPr="006E519D">
        <w:rPr>
          <w:rFonts w:ascii="Times New Roman" w:hAnsi="Times New Roman"/>
          <w:color w:val="000000"/>
          <w:sz w:val="20"/>
        </w:rPr>
        <w:t xml:space="preserve">Department of Epidemiology and Biostatistics and Key Laboratory of Modern Toxicology of Ministry of Education, School of Public Health, </w:t>
      </w:r>
      <w:r w:rsidRPr="006E519D">
        <w:rPr>
          <w:rFonts w:ascii="Times New Roman" w:hAnsi="Times New Roman"/>
          <w:color w:val="000000"/>
          <w:sz w:val="20"/>
          <w:vertAlign w:val="superscript"/>
        </w:rPr>
        <w:t>10</w:t>
      </w:r>
      <w:r w:rsidRPr="006E519D">
        <w:rPr>
          <w:rFonts w:ascii="Times New Roman" w:hAnsi="Times New Roman"/>
          <w:color w:val="000000"/>
          <w:sz w:val="20"/>
        </w:rPr>
        <w:t xml:space="preserve">State Key Laboratory of Reproductive Medicine, </w:t>
      </w:r>
      <w:r w:rsidRPr="006E519D">
        <w:rPr>
          <w:rFonts w:ascii="Times New Roman" w:hAnsi="Times New Roman"/>
          <w:color w:val="000000"/>
          <w:sz w:val="20"/>
          <w:vertAlign w:val="superscript"/>
        </w:rPr>
        <w:t>11</w:t>
      </w:r>
      <w:r w:rsidRPr="006E519D">
        <w:rPr>
          <w:rFonts w:ascii="Times New Roman" w:hAnsi="Times New Roman"/>
          <w:color w:val="000000"/>
          <w:sz w:val="20"/>
        </w:rPr>
        <w:t xml:space="preserve">Department of Histology and Embryology, Nanjing Medical University, Nanjing, China. </w:t>
      </w:r>
    </w:p>
    <w:p w14:paraId="00AF82AA" w14:textId="77777777" w:rsidR="001A224F" w:rsidRPr="006E519D" w:rsidRDefault="001A224F" w:rsidP="001A224F">
      <w:pPr>
        <w:spacing w:line="360" w:lineRule="auto"/>
        <w:rPr>
          <w:rFonts w:ascii="Times New Roman" w:hAnsi="Times New Roman"/>
          <w:sz w:val="20"/>
          <w:vertAlign w:val="superscript"/>
        </w:rPr>
      </w:pPr>
      <w:r w:rsidRPr="006E519D">
        <w:rPr>
          <w:sz w:val="20"/>
          <w:vertAlign w:val="superscript"/>
          <w:lang w:val="en-GB"/>
        </w:rPr>
        <w:t>9</w:t>
      </w:r>
      <w:r w:rsidRPr="006E519D">
        <w:rPr>
          <w:sz w:val="20"/>
        </w:rPr>
        <w:t xml:space="preserve">Department of Oncological Sciences, </w:t>
      </w:r>
      <w:r w:rsidRPr="006E519D">
        <w:rPr>
          <w:sz w:val="20"/>
          <w:vertAlign w:val="superscript"/>
        </w:rPr>
        <w:t>19</w:t>
      </w:r>
      <w:r w:rsidRPr="006E519D">
        <w:rPr>
          <w:sz w:val="20"/>
        </w:rPr>
        <w:t>Center for Children's Cancer Research (C3R)</w:t>
      </w:r>
      <w:proofErr w:type="gramStart"/>
      <w:r w:rsidRPr="006E519D">
        <w:rPr>
          <w:sz w:val="20"/>
        </w:rPr>
        <w:t>,</w:t>
      </w:r>
      <w:r w:rsidRPr="006E519D">
        <w:rPr>
          <w:sz w:val="20"/>
          <w:vertAlign w:val="superscript"/>
        </w:rPr>
        <w:t>20</w:t>
      </w:r>
      <w:proofErr w:type="gramEnd"/>
      <w:r w:rsidRPr="006E519D">
        <w:rPr>
          <w:sz w:val="20"/>
          <w:vertAlign w:val="superscript"/>
        </w:rPr>
        <w:t xml:space="preserve"> </w:t>
      </w:r>
      <w:r w:rsidRPr="006E519D">
        <w:rPr>
          <w:sz w:val="20"/>
        </w:rPr>
        <w:t>and Division of Pediatric Hematology/Oncology, Huntsman Cancer Institute,</w:t>
      </w:r>
      <w:r w:rsidRPr="006E519D">
        <w:rPr>
          <w:sz w:val="20"/>
          <w:lang w:val="en-GB"/>
        </w:rPr>
        <w:t>University of Utah School of Medicine, Salt Lake City, UT 84112, USA;</w:t>
      </w:r>
    </w:p>
    <w:p w14:paraId="68346FA0" w14:textId="77777777" w:rsidR="001A224F" w:rsidRPr="006E519D" w:rsidRDefault="001A224F" w:rsidP="001A224F">
      <w:pPr>
        <w:spacing w:line="360" w:lineRule="auto"/>
        <w:rPr>
          <w:sz w:val="20"/>
          <w:lang w:val="en-GB"/>
        </w:rPr>
      </w:pPr>
      <w:r w:rsidRPr="006E519D">
        <w:rPr>
          <w:sz w:val="20"/>
          <w:vertAlign w:val="superscript"/>
          <w:lang w:val="en-GB"/>
        </w:rPr>
        <w:t>12</w:t>
      </w:r>
      <w:r w:rsidRPr="006E519D">
        <w:rPr>
          <w:sz w:val="20"/>
          <w:lang w:val="en-GB"/>
        </w:rPr>
        <w:t>Faculty of Sciences, University of Porto, 4099-002 Porto,</w:t>
      </w:r>
      <w:r w:rsidRPr="006E519D">
        <w:rPr>
          <w:color w:val="003366"/>
          <w:sz w:val="20"/>
          <w:lang w:val="en-GB"/>
        </w:rPr>
        <w:t xml:space="preserve"> </w:t>
      </w:r>
      <w:r w:rsidRPr="006E519D">
        <w:rPr>
          <w:sz w:val="20"/>
          <w:lang w:val="en-GB"/>
        </w:rPr>
        <w:t>Portugal;</w:t>
      </w:r>
    </w:p>
    <w:p w14:paraId="3EAB2BFC" w14:textId="77777777" w:rsidR="001A224F" w:rsidRPr="006E519D" w:rsidRDefault="001A224F" w:rsidP="001A224F">
      <w:pPr>
        <w:spacing w:line="360" w:lineRule="auto"/>
        <w:rPr>
          <w:sz w:val="20"/>
          <w:lang w:val="pt-PT"/>
        </w:rPr>
      </w:pPr>
      <w:r w:rsidRPr="006E519D">
        <w:rPr>
          <w:sz w:val="20"/>
          <w:vertAlign w:val="superscript"/>
          <w:lang w:val="pt-PT"/>
        </w:rPr>
        <w:lastRenderedPageBreak/>
        <w:t>13</w:t>
      </w:r>
      <w:r w:rsidRPr="006E519D">
        <w:rPr>
          <w:sz w:val="20"/>
          <w:lang w:val="pt-PT"/>
        </w:rPr>
        <w:t xml:space="preserve">Centre for </w:t>
      </w:r>
      <w:proofErr w:type="spellStart"/>
      <w:r w:rsidRPr="006E519D">
        <w:rPr>
          <w:sz w:val="20"/>
          <w:lang w:val="pt-PT"/>
        </w:rPr>
        <w:t>Reproductive</w:t>
      </w:r>
      <w:proofErr w:type="spellEnd"/>
      <w:r w:rsidRPr="006E519D">
        <w:rPr>
          <w:sz w:val="20"/>
          <w:lang w:val="pt-PT"/>
        </w:rPr>
        <w:t xml:space="preserve"> </w:t>
      </w:r>
      <w:proofErr w:type="spellStart"/>
      <w:r w:rsidRPr="006E519D">
        <w:rPr>
          <w:sz w:val="20"/>
          <w:lang w:val="pt-PT"/>
        </w:rPr>
        <w:t>Genetics</w:t>
      </w:r>
      <w:proofErr w:type="spellEnd"/>
      <w:r w:rsidRPr="006E519D">
        <w:rPr>
          <w:sz w:val="20"/>
          <w:lang w:val="pt-PT"/>
        </w:rPr>
        <w:t xml:space="preserve"> Alberto Barros, Porto, Portugal;</w:t>
      </w:r>
    </w:p>
    <w:p w14:paraId="47C34634" w14:textId="77777777" w:rsidR="001A224F" w:rsidRPr="006E519D" w:rsidRDefault="001A224F" w:rsidP="001A224F">
      <w:pPr>
        <w:spacing w:line="360" w:lineRule="auto"/>
        <w:rPr>
          <w:sz w:val="20"/>
          <w:lang w:val="en-GB"/>
        </w:rPr>
      </w:pPr>
      <w:r w:rsidRPr="006E519D">
        <w:rPr>
          <w:sz w:val="20"/>
          <w:vertAlign w:val="superscript"/>
          <w:lang w:val="en-GB"/>
        </w:rPr>
        <w:t>14</w:t>
      </w:r>
      <w:r w:rsidRPr="006E519D">
        <w:rPr>
          <w:sz w:val="20"/>
          <w:lang w:val="en-GB"/>
        </w:rPr>
        <w:t xml:space="preserve">Galician Foundation of Genomic Medicine and University of Santiago de </w:t>
      </w:r>
      <w:proofErr w:type="spellStart"/>
      <w:r w:rsidRPr="006E519D">
        <w:rPr>
          <w:sz w:val="20"/>
          <w:lang w:val="en-GB"/>
        </w:rPr>
        <w:t>Compostela</w:t>
      </w:r>
      <w:proofErr w:type="spellEnd"/>
      <w:r w:rsidRPr="006E519D">
        <w:rPr>
          <w:sz w:val="20"/>
          <w:lang w:val="en-GB"/>
        </w:rPr>
        <w:t xml:space="preserve">, CIBERER Santiago de </w:t>
      </w:r>
      <w:proofErr w:type="spellStart"/>
      <w:r w:rsidRPr="006E519D">
        <w:rPr>
          <w:sz w:val="20"/>
          <w:lang w:val="en-GB"/>
        </w:rPr>
        <w:t>Compostela</w:t>
      </w:r>
      <w:proofErr w:type="spellEnd"/>
      <w:r w:rsidRPr="006E519D">
        <w:rPr>
          <w:sz w:val="20"/>
          <w:lang w:val="en-GB"/>
        </w:rPr>
        <w:t>, Spain;</w:t>
      </w:r>
    </w:p>
    <w:p w14:paraId="296902B2" w14:textId="77777777" w:rsidR="001A224F" w:rsidRPr="006E519D" w:rsidRDefault="001A224F" w:rsidP="001A224F">
      <w:pPr>
        <w:spacing w:line="360" w:lineRule="auto"/>
        <w:rPr>
          <w:sz w:val="20"/>
          <w:lang w:val="en-GB"/>
        </w:rPr>
      </w:pPr>
      <w:r w:rsidRPr="006E519D">
        <w:rPr>
          <w:sz w:val="20"/>
          <w:vertAlign w:val="superscript"/>
          <w:lang w:val="en-GB"/>
        </w:rPr>
        <w:t>15</w:t>
      </w:r>
      <w:r w:rsidRPr="006E519D">
        <w:rPr>
          <w:sz w:val="20"/>
          <w:lang w:val="en-GB"/>
        </w:rPr>
        <w:t>G</w:t>
      </w:r>
      <w:r w:rsidRPr="006E519D">
        <w:rPr>
          <w:rStyle w:val="apple-style-span"/>
          <w:bCs/>
          <w:iCs/>
          <w:sz w:val="20"/>
          <w:lang w:val="en-GB"/>
        </w:rPr>
        <w:t>enome Mutation and Genetic Disease Group</w:t>
      </w:r>
      <w:r w:rsidRPr="006E519D">
        <w:rPr>
          <w:rStyle w:val="apple-style-span"/>
          <w:sz w:val="20"/>
          <w:lang w:val="en-GB"/>
        </w:rPr>
        <w:t>, Wellcome Trust Sanger Institute, Cambridge, UK;</w:t>
      </w:r>
    </w:p>
    <w:p w14:paraId="3C993D48" w14:textId="77777777" w:rsidR="001A224F" w:rsidRPr="006E519D" w:rsidRDefault="001A224F" w:rsidP="001A224F">
      <w:pPr>
        <w:spacing w:line="360" w:lineRule="auto"/>
        <w:rPr>
          <w:sz w:val="20"/>
        </w:rPr>
      </w:pPr>
      <w:r w:rsidRPr="006E519D">
        <w:rPr>
          <w:sz w:val="20"/>
          <w:vertAlign w:val="superscript"/>
        </w:rPr>
        <w:t>16</w:t>
      </w:r>
      <w:r w:rsidRPr="006E519D">
        <w:rPr>
          <w:rFonts w:ascii="Helvetica" w:hAnsi="Helvetica" w:cs="Helvetica"/>
          <w:sz w:val="20"/>
        </w:rPr>
        <w:t xml:space="preserve"> </w:t>
      </w:r>
      <w:proofErr w:type="spellStart"/>
      <w:r w:rsidRPr="006E519D">
        <w:rPr>
          <w:sz w:val="20"/>
        </w:rPr>
        <w:t>CReATe</w:t>
      </w:r>
      <w:proofErr w:type="spellEnd"/>
      <w:r w:rsidRPr="006E519D">
        <w:rPr>
          <w:sz w:val="20"/>
        </w:rPr>
        <w:t xml:space="preserve"> Fertility Center, </w:t>
      </w:r>
      <w:r w:rsidRPr="006E519D">
        <w:rPr>
          <w:sz w:val="20"/>
          <w:vertAlign w:val="superscript"/>
        </w:rPr>
        <w:t>17</w:t>
      </w:r>
      <w:r w:rsidRPr="006E519D">
        <w:rPr>
          <w:rFonts w:ascii="Helvetica" w:hAnsi="Helvetica" w:cs="Helvetica"/>
          <w:sz w:val="20"/>
        </w:rPr>
        <w:t xml:space="preserve"> </w:t>
      </w:r>
      <w:proofErr w:type="gramStart"/>
      <w:r w:rsidRPr="006E519D">
        <w:rPr>
          <w:sz w:val="20"/>
        </w:rPr>
        <w:t>Department</w:t>
      </w:r>
      <w:proofErr w:type="gramEnd"/>
      <w:r w:rsidRPr="006E519D">
        <w:rPr>
          <w:sz w:val="20"/>
        </w:rPr>
        <w:t xml:space="preserve"> of Obstetrics &amp; </w:t>
      </w:r>
      <w:proofErr w:type="spellStart"/>
      <w:r w:rsidRPr="006E519D">
        <w:rPr>
          <w:sz w:val="20"/>
        </w:rPr>
        <w:t>Gynaecology</w:t>
      </w:r>
      <w:proofErr w:type="spellEnd"/>
      <w:r w:rsidRPr="006E519D">
        <w:rPr>
          <w:sz w:val="20"/>
        </w:rPr>
        <w:t>, University of Toronto</w:t>
      </w:r>
    </w:p>
    <w:p w14:paraId="5DD0CC18" w14:textId="77777777" w:rsidR="001A224F" w:rsidRPr="006E519D" w:rsidRDefault="001A224F" w:rsidP="001A224F">
      <w:pPr>
        <w:spacing w:line="360" w:lineRule="auto"/>
        <w:rPr>
          <w:sz w:val="20"/>
        </w:rPr>
      </w:pPr>
      <w:r w:rsidRPr="006E519D">
        <w:rPr>
          <w:sz w:val="20"/>
          <w:vertAlign w:val="superscript"/>
        </w:rPr>
        <w:t>21</w:t>
      </w:r>
      <w:r w:rsidRPr="006E519D">
        <w:rPr>
          <w:sz w:val="20"/>
        </w:rPr>
        <w:t>Department of Urology, Weill Cornell Medical College, New York-Presbyterian Hospital, New York, USA;</w:t>
      </w:r>
    </w:p>
    <w:p w14:paraId="2E32A5DD" w14:textId="77777777" w:rsidR="001A224F" w:rsidRPr="00776D2C" w:rsidRDefault="001A224F" w:rsidP="001A224F">
      <w:pPr>
        <w:spacing w:line="360" w:lineRule="auto"/>
        <w:rPr>
          <w:sz w:val="20"/>
          <w:lang w:val="en-GB"/>
        </w:rPr>
      </w:pPr>
      <w:r w:rsidRPr="006E519D">
        <w:rPr>
          <w:rFonts w:ascii="Times New Roman" w:hAnsi="Times New Roman"/>
          <w:sz w:val="20"/>
          <w:vertAlign w:val="superscript"/>
          <w:lang w:val="en-GB"/>
        </w:rPr>
        <w:t>22</w:t>
      </w:r>
      <w:r w:rsidRPr="006E519D">
        <w:rPr>
          <w:sz w:val="20"/>
          <w:lang w:val="en-GB"/>
        </w:rPr>
        <w:t>Laboratory of Cell Biology, UMIB, ICBAS, University of Porto, Porto, Portugal;</w:t>
      </w:r>
    </w:p>
    <w:p w14:paraId="6F0E88D1" w14:textId="77777777" w:rsidR="00F55951" w:rsidRPr="00F55951" w:rsidRDefault="00F55951" w:rsidP="00F55951">
      <w:pPr>
        <w:rPr>
          <w:rFonts w:ascii="Times New Roman" w:hAnsi="Times New Roman"/>
          <w:sz w:val="20"/>
          <w:lang w:val="en-GB"/>
        </w:rPr>
      </w:pPr>
      <w:r w:rsidRPr="00F55951">
        <w:rPr>
          <w:rFonts w:ascii="Times New Roman" w:hAnsi="Times New Roman"/>
          <w:sz w:val="20"/>
          <w:lang w:val="en-GB"/>
        </w:rPr>
        <w:t>*Joint First Authors</w:t>
      </w:r>
    </w:p>
    <w:p w14:paraId="134DE783" w14:textId="106A4087" w:rsidR="006915A8" w:rsidRDefault="006915A8">
      <w:pPr>
        <w:rPr>
          <w:rFonts w:eastAsia="Times New Roman" w:cs="AdvP497E2"/>
          <w:b/>
          <w:szCs w:val="18"/>
          <w:u w:val="single"/>
          <w:lang w:bidi="en-US"/>
        </w:rPr>
      </w:pPr>
      <w:r>
        <w:rPr>
          <w:rFonts w:eastAsia="Times New Roman" w:cs="AdvP497E2"/>
          <w:b/>
          <w:szCs w:val="18"/>
          <w:u w:val="single"/>
          <w:lang w:bidi="en-US"/>
        </w:rPr>
        <w:br w:type="page"/>
      </w:r>
    </w:p>
    <w:p w14:paraId="36C3B8D8" w14:textId="20F99976" w:rsidR="001A6C72" w:rsidRPr="007E31B8" w:rsidRDefault="003E67D5" w:rsidP="004A285E">
      <w:pPr>
        <w:widowControl w:val="0"/>
        <w:autoSpaceDE w:val="0"/>
        <w:autoSpaceDN w:val="0"/>
        <w:adjustRightInd w:val="0"/>
        <w:rPr>
          <w:rFonts w:eastAsia="Times New Roman" w:cs="AdvP497E2"/>
          <w:b/>
          <w:szCs w:val="18"/>
          <w:u w:val="single"/>
          <w:lang w:bidi="en-US"/>
        </w:rPr>
      </w:pPr>
      <w:r>
        <w:rPr>
          <w:rFonts w:eastAsia="Times New Roman" w:cs="AdvP497E2"/>
          <w:b/>
          <w:szCs w:val="18"/>
          <w:u w:val="single"/>
          <w:lang w:bidi="en-US"/>
        </w:rPr>
        <w:lastRenderedPageBreak/>
        <w:t>Supplementary</w:t>
      </w:r>
      <w:r w:rsidR="007E31B8" w:rsidRPr="007E31B8">
        <w:rPr>
          <w:rFonts w:eastAsia="Times New Roman" w:cs="AdvP497E2"/>
          <w:b/>
          <w:szCs w:val="18"/>
          <w:u w:val="single"/>
          <w:lang w:bidi="en-US"/>
        </w:rPr>
        <w:t xml:space="preserve"> </w:t>
      </w:r>
      <w:r w:rsidR="00F71F2B">
        <w:rPr>
          <w:rFonts w:eastAsia="Times New Roman" w:cs="AdvP497E2"/>
          <w:b/>
          <w:szCs w:val="18"/>
          <w:u w:val="single"/>
          <w:lang w:bidi="en-US"/>
        </w:rPr>
        <w:t>Methods</w:t>
      </w:r>
    </w:p>
    <w:p w14:paraId="0D9712B5" w14:textId="77777777" w:rsidR="001A6C72" w:rsidRDefault="001A6C72" w:rsidP="004A285E">
      <w:pPr>
        <w:widowControl w:val="0"/>
        <w:autoSpaceDE w:val="0"/>
        <w:autoSpaceDN w:val="0"/>
        <w:adjustRightInd w:val="0"/>
        <w:rPr>
          <w:rFonts w:eastAsia="Times New Roman" w:cs="AdvP497E2"/>
          <w:szCs w:val="18"/>
          <w:lang w:bidi="en-US"/>
        </w:rPr>
      </w:pPr>
    </w:p>
    <w:p w14:paraId="731BC00C" w14:textId="521A4F64" w:rsidR="0032767B" w:rsidRDefault="0032767B" w:rsidP="004A285E">
      <w:pPr>
        <w:widowControl w:val="0"/>
        <w:autoSpaceDE w:val="0"/>
        <w:autoSpaceDN w:val="0"/>
        <w:adjustRightInd w:val="0"/>
        <w:rPr>
          <w:rFonts w:eastAsia="Times New Roman" w:cs="AdvP497E2"/>
          <w:b/>
          <w:szCs w:val="18"/>
          <w:lang w:bidi="en-US"/>
        </w:rPr>
      </w:pPr>
      <w:r>
        <w:rPr>
          <w:rFonts w:eastAsia="Times New Roman" w:cs="AdvP497E2"/>
          <w:b/>
          <w:szCs w:val="18"/>
          <w:lang w:bidi="en-US"/>
        </w:rPr>
        <w:t>Patient Cohorts</w:t>
      </w:r>
    </w:p>
    <w:p w14:paraId="3CB3A052" w14:textId="77777777" w:rsidR="0032767B" w:rsidRPr="0032767B" w:rsidRDefault="0032767B" w:rsidP="004A285E">
      <w:pPr>
        <w:widowControl w:val="0"/>
        <w:autoSpaceDE w:val="0"/>
        <w:autoSpaceDN w:val="0"/>
        <w:adjustRightInd w:val="0"/>
        <w:rPr>
          <w:rFonts w:eastAsia="Times New Roman" w:cs="AdvP497E2"/>
          <w:b/>
          <w:szCs w:val="18"/>
          <w:lang w:bidi="en-US"/>
        </w:rPr>
      </w:pPr>
    </w:p>
    <w:p w14:paraId="5D01BBA9" w14:textId="783D56BD" w:rsidR="00860C81" w:rsidRDefault="00860C81" w:rsidP="00860C81">
      <w:pPr>
        <w:widowControl w:val="0"/>
        <w:autoSpaceDE w:val="0"/>
        <w:autoSpaceDN w:val="0"/>
        <w:adjustRightInd w:val="0"/>
        <w:rPr>
          <w:rFonts w:eastAsia="Times New Roman" w:cs="AdvP497E2"/>
          <w:i/>
          <w:szCs w:val="18"/>
          <w:lang w:val="en-GB" w:bidi="en-US"/>
        </w:rPr>
      </w:pPr>
      <w:r>
        <w:rPr>
          <w:rFonts w:eastAsia="Times New Roman" w:cs="AdvP497E2"/>
          <w:i/>
          <w:szCs w:val="18"/>
          <w:lang w:val="en-GB" w:bidi="en-US"/>
        </w:rPr>
        <w:t>Utah Cohort</w:t>
      </w:r>
    </w:p>
    <w:p w14:paraId="7150C85D" w14:textId="77777777" w:rsidR="00860C81" w:rsidRDefault="00860C81" w:rsidP="0032767B">
      <w:pPr>
        <w:widowControl w:val="0"/>
        <w:autoSpaceDE w:val="0"/>
        <w:autoSpaceDN w:val="0"/>
        <w:adjustRightInd w:val="0"/>
      </w:pPr>
    </w:p>
    <w:p w14:paraId="06F06294" w14:textId="0E20182B" w:rsidR="00DA11E5" w:rsidRDefault="0032767B" w:rsidP="00DA11E5">
      <w:pPr>
        <w:widowControl w:val="0"/>
        <w:autoSpaceDE w:val="0"/>
        <w:autoSpaceDN w:val="0"/>
        <w:adjustRightInd w:val="0"/>
        <w:rPr>
          <w:rFonts w:eastAsia="Times New Roman" w:cs="AdvP497E2"/>
          <w:szCs w:val="18"/>
          <w:lang w:bidi="en-US"/>
        </w:rPr>
      </w:pPr>
      <w:r w:rsidRPr="00A61935">
        <w:t>Following</w:t>
      </w:r>
      <w:r>
        <w:t xml:space="preserve"> a complete reproductive history, physical examination, hormonal testing (FSH, testosterone), and standard clinical genetic screening for </w:t>
      </w:r>
      <w:proofErr w:type="spellStart"/>
      <w:r>
        <w:t>karyotypic</w:t>
      </w:r>
      <w:proofErr w:type="spellEnd"/>
      <w:r>
        <w:t xml:space="preserve"> anomalies and Y chromoso</w:t>
      </w:r>
      <w:r w:rsidR="00DA11E5">
        <w:t>me microdeletions, and complete semen analysi</w:t>
      </w:r>
      <w:r>
        <w:t xml:space="preserve">s, only idiopathic azoospermic (n = 66) and severe oligozoospermic men (&lt; 5 million sperm/ml; n = 59) were included in the patient group. Controls (n = 99) displayed normal semen parameters including sperm </w:t>
      </w:r>
      <w:r w:rsidRPr="004009D4">
        <w:rPr>
          <w:rFonts w:eastAsia="Times New Roman" w:cs="AdvP497E2"/>
          <w:szCs w:val="18"/>
          <w:lang w:bidi="en-US"/>
        </w:rPr>
        <w:t>concentration &gt; 20 million/ml, progressive sperm motility &gt; 40%, viability &gt; 50% based on membrane structure test, and morphologically normal heads &gt; 30% and tails &gt; 65% according to World Health Organization criteria.</w:t>
      </w:r>
      <w:r w:rsidR="00DA11E5">
        <w:rPr>
          <w:rFonts w:eastAsia="Times New Roman" w:cs="AdvP497E2"/>
          <w:szCs w:val="18"/>
          <w:lang w:bidi="en-US"/>
        </w:rPr>
        <w:t xml:space="preserve"> The </w:t>
      </w:r>
      <w:proofErr w:type="gramStart"/>
      <w:r w:rsidR="00DA11E5">
        <w:rPr>
          <w:rFonts w:eastAsia="Times New Roman" w:cs="AdvP497E2"/>
          <w:szCs w:val="18"/>
          <w:lang w:bidi="en-US"/>
        </w:rPr>
        <w:t>study was approved by the University of Utah Institutional Review Board</w:t>
      </w:r>
      <w:proofErr w:type="gramEnd"/>
      <w:r w:rsidR="00DA11E5">
        <w:rPr>
          <w:rFonts w:eastAsia="Times New Roman" w:cs="AdvP497E2"/>
          <w:szCs w:val="18"/>
          <w:lang w:bidi="en-US"/>
        </w:rPr>
        <w:t>.</w:t>
      </w:r>
    </w:p>
    <w:p w14:paraId="1E0F211D" w14:textId="76146194" w:rsidR="00860C81" w:rsidRDefault="00860C81" w:rsidP="0032767B">
      <w:pPr>
        <w:widowControl w:val="0"/>
        <w:autoSpaceDE w:val="0"/>
        <w:autoSpaceDN w:val="0"/>
        <w:adjustRightInd w:val="0"/>
        <w:rPr>
          <w:rFonts w:eastAsia="Times New Roman" w:cs="AdvP497E2"/>
          <w:szCs w:val="18"/>
          <w:lang w:bidi="en-US"/>
        </w:rPr>
      </w:pPr>
    </w:p>
    <w:p w14:paraId="7FEF972A" w14:textId="4AB087A6" w:rsidR="00860C81" w:rsidRDefault="00860C81" w:rsidP="00860C81">
      <w:pPr>
        <w:widowControl w:val="0"/>
        <w:autoSpaceDE w:val="0"/>
        <w:autoSpaceDN w:val="0"/>
        <w:adjustRightInd w:val="0"/>
        <w:rPr>
          <w:rFonts w:eastAsia="Times New Roman" w:cs="AdvP497E2"/>
          <w:i/>
          <w:szCs w:val="18"/>
          <w:lang w:val="en-GB" w:bidi="en-US"/>
        </w:rPr>
      </w:pPr>
      <w:r>
        <w:rPr>
          <w:rFonts w:eastAsia="Times New Roman" w:cs="AdvP497E2"/>
          <w:i/>
          <w:szCs w:val="18"/>
          <w:lang w:val="en-GB" w:bidi="en-US"/>
        </w:rPr>
        <w:t>Porto Cohort</w:t>
      </w:r>
    </w:p>
    <w:p w14:paraId="25871800" w14:textId="77777777" w:rsidR="00860C81" w:rsidRPr="00860C81" w:rsidRDefault="00860C81" w:rsidP="00860C81">
      <w:pPr>
        <w:widowControl w:val="0"/>
        <w:autoSpaceDE w:val="0"/>
        <w:autoSpaceDN w:val="0"/>
        <w:adjustRightInd w:val="0"/>
        <w:rPr>
          <w:rFonts w:eastAsia="Times New Roman" w:cs="AdvP497E2"/>
          <w:i/>
          <w:szCs w:val="18"/>
          <w:lang w:val="en-GB" w:bidi="en-US"/>
        </w:rPr>
      </w:pPr>
    </w:p>
    <w:p w14:paraId="7999B1FA" w14:textId="6E33E333" w:rsidR="00860C81" w:rsidRDefault="002A6251" w:rsidP="00860C81">
      <w:pPr>
        <w:widowControl w:val="0"/>
        <w:autoSpaceDE w:val="0"/>
        <w:autoSpaceDN w:val="0"/>
        <w:adjustRightInd w:val="0"/>
        <w:rPr>
          <w:rFonts w:eastAsia="Times New Roman" w:cs="AdvP497E2"/>
          <w:szCs w:val="18"/>
          <w:lang w:val="en-GB" w:bidi="en-US"/>
        </w:rPr>
      </w:pPr>
      <w:r>
        <w:rPr>
          <w:rFonts w:eastAsia="Times New Roman" w:cs="AdvP497E2"/>
          <w:szCs w:val="18"/>
          <w:lang w:val="en-GB" w:bidi="en-US"/>
        </w:rPr>
        <w:t>F</w:t>
      </w:r>
      <w:r w:rsidR="003B7550">
        <w:rPr>
          <w:rFonts w:eastAsia="Times New Roman" w:cs="AdvP497E2"/>
          <w:szCs w:val="18"/>
          <w:lang w:val="en-GB" w:bidi="en-US"/>
        </w:rPr>
        <w:t xml:space="preserve">ollowing </w:t>
      </w:r>
      <w:r w:rsidR="003B7550">
        <w:t>physical examination, hormonal testing (FSH, testosterone)</w:t>
      </w:r>
      <w:proofErr w:type="gramStart"/>
      <w:r w:rsidR="003B7550">
        <w:t>,standard</w:t>
      </w:r>
      <w:proofErr w:type="gramEnd"/>
      <w:r w:rsidR="003B7550">
        <w:t xml:space="preserve"> clinical genetic screening for </w:t>
      </w:r>
      <w:proofErr w:type="spellStart"/>
      <w:r w:rsidR="003B7550">
        <w:t>karyotypic</w:t>
      </w:r>
      <w:proofErr w:type="spellEnd"/>
      <w:r w:rsidR="003B7550">
        <w:t xml:space="preserve"> anomalies and Y chromosome microdeletions, and multiple complete semen analyses</w:t>
      </w:r>
      <w:r>
        <w:rPr>
          <w:rFonts w:eastAsia="Times New Roman" w:cs="AdvP497E2"/>
          <w:szCs w:val="18"/>
          <w:lang w:bidi="en-US"/>
        </w:rPr>
        <w:t xml:space="preserve"> only idiopathic azoospermic (n=1</w:t>
      </w:r>
      <w:r w:rsidR="00625F96">
        <w:rPr>
          <w:rFonts w:eastAsia="Times New Roman" w:cs="AdvP497E2"/>
          <w:szCs w:val="18"/>
          <w:lang w:bidi="en-US"/>
        </w:rPr>
        <w:t>83</w:t>
      </w:r>
      <w:r>
        <w:rPr>
          <w:rFonts w:eastAsia="Times New Roman" w:cs="AdvP497E2"/>
          <w:szCs w:val="18"/>
          <w:lang w:bidi="en-US"/>
        </w:rPr>
        <w:t xml:space="preserve">) and severe oligozoospermic men </w:t>
      </w:r>
      <w:r>
        <w:t>(&lt; 5 million sperm/ml; n = 5) were included in the patient group.</w:t>
      </w:r>
      <w:r w:rsidRPr="00860C81">
        <w:rPr>
          <w:rFonts w:eastAsia="Times New Roman" w:cs="AdvP497E2"/>
          <w:szCs w:val="18"/>
          <w:lang w:val="en-GB" w:bidi="en-US"/>
        </w:rPr>
        <w:t xml:space="preserve">Histological evaluation following testicular biopsy was available for 36 cases: 24 SCOS </w:t>
      </w:r>
      <w:r w:rsidRPr="00860C81">
        <w:rPr>
          <w:rFonts w:eastAsia="Times New Roman" w:cs="AdvP497E2"/>
          <w:szCs w:val="18"/>
          <w:lang w:bidi="en-US"/>
        </w:rPr>
        <w:t xml:space="preserve">(Sertoli-cell-only) and 12 MA (maturation arrest). The diagnosis of SCOS was established if only Sertoli cells were present in at least one </w:t>
      </w:r>
      <w:r>
        <w:rPr>
          <w:rFonts w:eastAsia="Times New Roman" w:cs="AdvP497E2"/>
          <w:szCs w:val="18"/>
          <w:lang w:bidi="en-US"/>
        </w:rPr>
        <w:t xml:space="preserve">(bilateral and </w:t>
      </w:r>
      <w:proofErr w:type="spellStart"/>
      <w:r>
        <w:rPr>
          <w:rFonts w:eastAsia="Times New Roman" w:cs="AdvP497E2"/>
          <w:szCs w:val="18"/>
          <w:lang w:bidi="en-US"/>
        </w:rPr>
        <w:t>multilocus</w:t>
      </w:r>
      <w:proofErr w:type="spellEnd"/>
      <w:r w:rsidRPr="00860C81">
        <w:rPr>
          <w:rFonts w:eastAsia="Times New Roman" w:cs="AdvP497E2"/>
          <w:szCs w:val="18"/>
          <w:lang w:bidi="en-US"/>
        </w:rPr>
        <w:t xml:space="preserve">) testicular biopsy (4 cases with rare germ cells in one of the biopsies – either BTD or BTT). </w:t>
      </w:r>
      <w:r w:rsidR="00860C81" w:rsidRPr="00860C81">
        <w:rPr>
          <w:rFonts w:eastAsia="Times New Roman" w:cs="AdvP497E2"/>
          <w:szCs w:val="18"/>
          <w:lang w:val="en-GB" w:bidi="en-US"/>
        </w:rPr>
        <w:t xml:space="preserve">The samples </w:t>
      </w:r>
      <w:r w:rsidR="00577F57">
        <w:rPr>
          <w:rFonts w:eastAsia="Times New Roman" w:cs="AdvP497E2"/>
          <w:szCs w:val="18"/>
          <w:lang w:val="en-GB" w:bidi="en-US"/>
        </w:rPr>
        <w:t>were</w:t>
      </w:r>
      <w:r w:rsidR="00860C81" w:rsidRPr="00860C81">
        <w:rPr>
          <w:rFonts w:eastAsia="Times New Roman" w:cs="AdvP497E2"/>
          <w:szCs w:val="18"/>
          <w:lang w:val="en-GB" w:bidi="en-US"/>
        </w:rPr>
        <w:t xml:space="preserve"> collected at </w:t>
      </w:r>
      <w:proofErr w:type="spellStart"/>
      <w:r w:rsidR="00860C81" w:rsidRPr="00860C81">
        <w:rPr>
          <w:rFonts w:eastAsia="Times New Roman" w:cs="AdvP497E2"/>
          <w:szCs w:val="18"/>
          <w:lang w:val="en-GB" w:bidi="en-US"/>
        </w:rPr>
        <w:t>Departamento</w:t>
      </w:r>
      <w:proofErr w:type="spellEnd"/>
      <w:r w:rsidR="00860C81" w:rsidRPr="00860C81">
        <w:rPr>
          <w:rFonts w:eastAsia="Times New Roman" w:cs="AdvP497E2"/>
          <w:szCs w:val="18"/>
          <w:lang w:val="en-GB" w:bidi="en-US"/>
        </w:rPr>
        <w:t xml:space="preserve"> de </w:t>
      </w:r>
      <w:proofErr w:type="spellStart"/>
      <w:r w:rsidR="00860C81" w:rsidRPr="00860C81">
        <w:rPr>
          <w:rFonts w:eastAsia="Times New Roman" w:cs="AdvP497E2"/>
          <w:szCs w:val="18"/>
          <w:lang w:val="en-GB" w:bidi="en-US"/>
        </w:rPr>
        <w:t>Genética</w:t>
      </w:r>
      <w:proofErr w:type="spellEnd"/>
      <w:r w:rsidR="00860C81" w:rsidRPr="00860C81">
        <w:rPr>
          <w:rFonts w:eastAsia="Times New Roman" w:cs="AdvP497E2"/>
          <w:szCs w:val="18"/>
          <w:lang w:val="en-GB" w:bidi="en-US"/>
        </w:rPr>
        <w:t xml:space="preserve">, INSA-IP (Lisbon, Portugal) and at </w:t>
      </w:r>
      <w:proofErr w:type="spellStart"/>
      <w:r w:rsidR="00860C81" w:rsidRPr="00860C81">
        <w:rPr>
          <w:rFonts w:eastAsia="Times New Roman" w:cs="AdvP497E2"/>
          <w:szCs w:val="18"/>
          <w:lang w:val="en-GB" w:bidi="en-US"/>
        </w:rPr>
        <w:t>Serviço</w:t>
      </w:r>
      <w:proofErr w:type="spellEnd"/>
      <w:r w:rsidR="00860C81" w:rsidRPr="00860C81">
        <w:rPr>
          <w:rFonts w:eastAsia="Times New Roman" w:cs="AdvP497E2"/>
          <w:szCs w:val="18"/>
          <w:lang w:val="en-GB" w:bidi="en-US"/>
        </w:rPr>
        <w:t xml:space="preserve"> de </w:t>
      </w:r>
      <w:proofErr w:type="spellStart"/>
      <w:r w:rsidR="00860C81" w:rsidRPr="00860C81">
        <w:rPr>
          <w:rFonts w:eastAsia="Times New Roman" w:cs="AdvP497E2"/>
          <w:szCs w:val="18"/>
          <w:lang w:val="en-GB" w:bidi="en-US"/>
        </w:rPr>
        <w:t>Genética</w:t>
      </w:r>
      <w:proofErr w:type="spellEnd"/>
      <w:r w:rsidR="00860C81" w:rsidRPr="00860C81">
        <w:rPr>
          <w:rFonts w:eastAsia="Times New Roman" w:cs="AdvP497E2"/>
          <w:szCs w:val="18"/>
          <w:lang w:val="en-GB" w:bidi="en-US"/>
        </w:rPr>
        <w:t>, FMUP (Porto, Portugal) where the routine for male infertility diagnosis is</w:t>
      </w:r>
      <w:r w:rsidR="00577F57">
        <w:rPr>
          <w:rFonts w:eastAsia="Times New Roman" w:cs="AdvP497E2"/>
          <w:szCs w:val="18"/>
          <w:lang w:val="en-GB" w:bidi="en-US"/>
        </w:rPr>
        <w:t xml:space="preserve"> well</w:t>
      </w:r>
      <w:r w:rsidR="00860C81" w:rsidRPr="00860C81">
        <w:rPr>
          <w:rFonts w:eastAsia="Times New Roman" w:cs="AdvP497E2"/>
          <w:szCs w:val="18"/>
          <w:lang w:val="en-GB" w:bidi="en-US"/>
        </w:rPr>
        <w:t xml:space="preserve"> established. </w:t>
      </w:r>
    </w:p>
    <w:p w14:paraId="7B5A40DB" w14:textId="2A35CFFA" w:rsidR="00860C81" w:rsidRPr="00860C81" w:rsidRDefault="00860C81" w:rsidP="00860C81">
      <w:pPr>
        <w:widowControl w:val="0"/>
        <w:autoSpaceDE w:val="0"/>
        <w:autoSpaceDN w:val="0"/>
        <w:adjustRightInd w:val="0"/>
        <w:rPr>
          <w:rFonts w:eastAsia="Times New Roman" w:cs="AdvP497E2"/>
          <w:szCs w:val="18"/>
          <w:lang w:bidi="en-US"/>
        </w:rPr>
      </w:pPr>
    </w:p>
    <w:p w14:paraId="15140A7A" w14:textId="77777777" w:rsidR="003D35C1" w:rsidRPr="00860C81" w:rsidRDefault="003D35C1" w:rsidP="003D35C1">
      <w:pPr>
        <w:widowControl w:val="0"/>
        <w:autoSpaceDE w:val="0"/>
        <w:autoSpaceDN w:val="0"/>
        <w:adjustRightInd w:val="0"/>
        <w:rPr>
          <w:rFonts w:eastAsia="Times New Roman" w:cs="AdvP497E2"/>
          <w:szCs w:val="18"/>
          <w:lang w:val="en-GB" w:bidi="en-US"/>
        </w:rPr>
      </w:pPr>
      <w:r w:rsidRPr="00860C81">
        <w:rPr>
          <w:rFonts w:eastAsia="Times New Roman" w:cs="AdvP497E2"/>
          <w:szCs w:val="18"/>
          <w:lang w:val="en-GB" w:bidi="en-US"/>
        </w:rPr>
        <w:t xml:space="preserve">The </w:t>
      </w:r>
      <w:proofErr w:type="gramStart"/>
      <w:r w:rsidRPr="00860C81">
        <w:rPr>
          <w:rFonts w:eastAsia="Times New Roman" w:cs="AdvP497E2"/>
          <w:szCs w:val="18"/>
          <w:lang w:val="en-GB" w:bidi="en-US"/>
        </w:rPr>
        <w:t>study was approved by the INSA Ethics Committee and Hospital Authority</w:t>
      </w:r>
      <w:proofErr w:type="gramEnd"/>
      <w:r>
        <w:rPr>
          <w:rFonts w:eastAsia="Times New Roman" w:cs="AdvP497E2"/>
          <w:szCs w:val="18"/>
          <w:lang w:val="en-GB" w:bidi="en-US"/>
        </w:rPr>
        <w:t xml:space="preserve">. </w:t>
      </w:r>
      <w:r w:rsidRPr="00860C81">
        <w:rPr>
          <w:rFonts w:eastAsia="Times New Roman" w:cs="AdvP497E2"/>
          <w:szCs w:val="18"/>
          <w:lang w:val="en-GB" w:bidi="en-US"/>
        </w:rPr>
        <w:t xml:space="preserve">All samples of genomic DNA to be analysed in this study </w:t>
      </w:r>
      <w:proofErr w:type="spellStart"/>
      <w:r w:rsidRPr="00860C81">
        <w:rPr>
          <w:rFonts w:eastAsia="Times New Roman" w:cs="AdvP497E2"/>
          <w:szCs w:val="18"/>
          <w:lang w:val="en-GB" w:bidi="en-US"/>
        </w:rPr>
        <w:t>i</w:t>
      </w:r>
      <w:proofErr w:type="spellEnd"/>
      <w:r w:rsidRPr="00860C81">
        <w:rPr>
          <w:rFonts w:eastAsia="Times New Roman" w:cs="AdvP497E2"/>
          <w:szCs w:val="18"/>
          <w:lang w:val="en-GB" w:bidi="en-US"/>
        </w:rPr>
        <w:t>) belong to DNA banks that have been established throughout the years; ii) are coded; ii) each individual has signed a declaration of informed consent before donating his genomic DNA for an</w:t>
      </w:r>
      <w:r>
        <w:rPr>
          <w:rFonts w:eastAsia="Times New Roman" w:cs="AdvP497E2"/>
          <w:szCs w:val="18"/>
          <w:lang w:val="en-GB" w:bidi="en-US"/>
        </w:rPr>
        <w:t xml:space="preserve">alysis, </w:t>
      </w:r>
      <w:r w:rsidRPr="00860C81">
        <w:rPr>
          <w:rFonts w:eastAsia="Times New Roman" w:cs="AdvP497E2"/>
          <w:szCs w:val="18"/>
          <w:lang w:val="en-GB" w:bidi="en-US"/>
        </w:rPr>
        <w:t xml:space="preserve">authorizing molecular studies to be performed with this material. </w:t>
      </w:r>
    </w:p>
    <w:p w14:paraId="0DB93432" w14:textId="77777777" w:rsidR="003D35C1" w:rsidRDefault="003D35C1" w:rsidP="0032767B">
      <w:pPr>
        <w:widowControl w:val="0"/>
        <w:autoSpaceDE w:val="0"/>
        <w:autoSpaceDN w:val="0"/>
        <w:adjustRightInd w:val="0"/>
        <w:rPr>
          <w:rFonts w:eastAsia="Times New Roman" w:cs="AdvP497E2"/>
          <w:szCs w:val="18"/>
          <w:lang w:bidi="en-US"/>
        </w:rPr>
      </w:pPr>
    </w:p>
    <w:p w14:paraId="43B3216E" w14:textId="65C4162F" w:rsidR="00577F57" w:rsidRDefault="00523EC4" w:rsidP="0032767B">
      <w:pPr>
        <w:widowControl w:val="0"/>
        <w:autoSpaceDE w:val="0"/>
        <w:autoSpaceDN w:val="0"/>
        <w:adjustRightInd w:val="0"/>
        <w:rPr>
          <w:rFonts w:eastAsia="Times New Roman" w:cs="AdvP497E2"/>
          <w:i/>
          <w:szCs w:val="18"/>
          <w:lang w:bidi="en-US"/>
        </w:rPr>
      </w:pPr>
      <w:r>
        <w:rPr>
          <w:rFonts w:eastAsia="Times New Roman" w:cs="AdvP497E2"/>
          <w:i/>
          <w:szCs w:val="18"/>
          <w:lang w:bidi="en-US"/>
        </w:rPr>
        <w:t>Washington University School of Medicine</w:t>
      </w:r>
    </w:p>
    <w:p w14:paraId="05DFCF4B" w14:textId="77777777" w:rsidR="00577F57" w:rsidRDefault="00577F57" w:rsidP="0032767B">
      <w:pPr>
        <w:widowControl w:val="0"/>
        <w:autoSpaceDE w:val="0"/>
        <w:autoSpaceDN w:val="0"/>
        <w:adjustRightInd w:val="0"/>
        <w:rPr>
          <w:rFonts w:eastAsia="Times New Roman" w:cs="AdvP497E2"/>
          <w:i/>
          <w:szCs w:val="18"/>
          <w:lang w:bidi="en-US"/>
        </w:rPr>
      </w:pPr>
    </w:p>
    <w:p w14:paraId="0A970719" w14:textId="63C05BDF" w:rsidR="00577F57" w:rsidRDefault="00365080" w:rsidP="00577F57">
      <w:pPr>
        <w:widowControl w:val="0"/>
        <w:autoSpaceDE w:val="0"/>
        <w:autoSpaceDN w:val="0"/>
        <w:adjustRightInd w:val="0"/>
        <w:rPr>
          <w:rFonts w:eastAsia="Times New Roman" w:cs="AdvP497E2"/>
          <w:szCs w:val="18"/>
          <w:lang w:bidi="en-US"/>
        </w:rPr>
      </w:pPr>
      <w:r>
        <w:rPr>
          <w:rFonts w:eastAsia="Times New Roman" w:cs="AdvP497E2"/>
          <w:szCs w:val="18"/>
          <w:lang w:bidi="en-US"/>
        </w:rPr>
        <w:t>7</w:t>
      </w:r>
      <w:r w:rsidR="00577F57">
        <w:rPr>
          <w:rFonts w:eastAsia="Times New Roman" w:cs="AdvP497E2"/>
          <w:szCs w:val="18"/>
          <w:lang w:bidi="en-US"/>
        </w:rPr>
        <w:t>1 cases</w:t>
      </w:r>
      <w:r>
        <w:rPr>
          <w:rFonts w:eastAsia="Times New Roman" w:cs="AdvP497E2"/>
          <w:szCs w:val="18"/>
          <w:lang w:bidi="en-US"/>
        </w:rPr>
        <w:t xml:space="preserve"> of idiopathic non-obstructive azoospermia or severe oligozoospermia</w:t>
      </w:r>
      <w:r w:rsidR="00577F57">
        <w:rPr>
          <w:rFonts w:eastAsia="Times New Roman" w:cs="AdvP497E2"/>
          <w:szCs w:val="18"/>
          <w:lang w:bidi="en-US"/>
        </w:rPr>
        <w:t xml:space="preserve"> from Washington University School of Medicine in St. Louis, using the same phenotypic criteria described above for Utah</w:t>
      </w:r>
      <w:r w:rsidR="00C375E4">
        <w:rPr>
          <w:rFonts w:eastAsia="Times New Roman" w:cs="AdvP497E2"/>
          <w:szCs w:val="18"/>
          <w:lang w:bidi="en-US"/>
        </w:rPr>
        <w:t xml:space="preserve">. </w:t>
      </w:r>
      <w:proofErr w:type="gramStart"/>
      <w:r w:rsidR="00C375E4">
        <w:rPr>
          <w:rFonts w:eastAsia="Times New Roman" w:cs="AdvP497E2"/>
          <w:szCs w:val="18"/>
          <w:lang w:bidi="en-US"/>
        </w:rPr>
        <w:t>This study was approved by the Washington University School of Medicine</w:t>
      </w:r>
      <w:r w:rsidR="000955BC">
        <w:rPr>
          <w:rFonts w:eastAsia="Times New Roman" w:cs="AdvP497E2"/>
          <w:szCs w:val="18"/>
          <w:lang w:bidi="en-US"/>
        </w:rPr>
        <w:t xml:space="preserve"> Institutional Review Board, IRB ID #</w:t>
      </w:r>
      <w:r w:rsidR="000955BC" w:rsidRPr="000955BC">
        <w:rPr>
          <w:rFonts w:eastAsia="Times New Roman" w:cs="AdvP497E2"/>
          <w:szCs w:val="18"/>
          <w:lang w:bidi="en-US"/>
        </w:rPr>
        <w:t>201107177</w:t>
      </w:r>
      <w:proofErr w:type="gramEnd"/>
      <w:r w:rsidR="000955BC">
        <w:rPr>
          <w:rFonts w:eastAsia="Times New Roman" w:cs="AdvP497E2"/>
          <w:szCs w:val="18"/>
          <w:lang w:bidi="en-US"/>
        </w:rPr>
        <w:t>.</w:t>
      </w:r>
    </w:p>
    <w:p w14:paraId="4BF2CBC4" w14:textId="73B1E47A" w:rsidR="00577F57" w:rsidRDefault="00577F57" w:rsidP="0032767B">
      <w:pPr>
        <w:widowControl w:val="0"/>
        <w:autoSpaceDE w:val="0"/>
        <w:autoSpaceDN w:val="0"/>
        <w:adjustRightInd w:val="0"/>
        <w:rPr>
          <w:rFonts w:eastAsia="Times New Roman" w:cs="AdvP497E2"/>
          <w:szCs w:val="18"/>
          <w:lang w:bidi="en-US"/>
        </w:rPr>
      </w:pPr>
    </w:p>
    <w:p w14:paraId="3792DF49" w14:textId="6C3EF923" w:rsidR="00C375E4" w:rsidRDefault="00C375E4" w:rsidP="00C375E4">
      <w:pPr>
        <w:widowControl w:val="0"/>
        <w:autoSpaceDE w:val="0"/>
        <w:autoSpaceDN w:val="0"/>
        <w:adjustRightInd w:val="0"/>
        <w:rPr>
          <w:rFonts w:eastAsia="Times New Roman" w:cs="AdvP497E2"/>
          <w:i/>
          <w:szCs w:val="18"/>
          <w:lang w:bidi="en-US"/>
        </w:rPr>
      </w:pPr>
      <w:r>
        <w:rPr>
          <w:rFonts w:eastAsia="Times New Roman" w:cs="AdvP497E2"/>
          <w:i/>
          <w:szCs w:val="18"/>
          <w:lang w:bidi="en-US"/>
        </w:rPr>
        <w:t>Weill Cornell Medical College</w:t>
      </w:r>
    </w:p>
    <w:p w14:paraId="5BA08172" w14:textId="77777777" w:rsidR="00C375E4" w:rsidRDefault="00C375E4" w:rsidP="0032767B">
      <w:pPr>
        <w:widowControl w:val="0"/>
        <w:autoSpaceDE w:val="0"/>
        <w:autoSpaceDN w:val="0"/>
        <w:adjustRightInd w:val="0"/>
        <w:rPr>
          <w:rFonts w:eastAsia="Times New Roman" w:cs="AdvP497E2"/>
          <w:szCs w:val="18"/>
          <w:lang w:bidi="en-US"/>
        </w:rPr>
      </w:pPr>
    </w:p>
    <w:p w14:paraId="3F31315C" w14:textId="1527CE67" w:rsidR="00C375E4" w:rsidRDefault="00C375E4" w:rsidP="0032767B">
      <w:pPr>
        <w:widowControl w:val="0"/>
        <w:autoSpaceDE w:val="0"/>
        <w:autoSpaceDN w:val="0"/>
        <w:adjustRightInd w:val="0"/>
        <w:rPr>
          <w:rFonts w:eastAsia="Times New Roman" w:cs="AdvP497E2"/>
          <w:szCs w:val="18"/>
          <w:lang w:bidi="en-US"/>
        </w:rPr>
      </w:pPr>
      <w:r>
        <w:rPr>
          <w:rFonts w:eastAsia="Times New Roman" w:cs="AdvP497E2"/>
          <w:szCs w:val="18"/>
          <w:lang w:bidi="en-US"/>
        </w:rPr>
        <w:t>A cohort of 500 cases non-obstructive azoospermia was recruited at New York-</w:t>
      </w:r>
      <w:r>
        <w:rPr>
          <w:rFonts w:eastAsia="Times New Roman" w:cs="AdvP497E2"/>
          <w:szCs w:val="18"/>
          <w:lang w:bidi="en-US"/>
        </w:rPr>
        <w:lastRenderedPageBreak/>
        <w:t>Presbyterian Hospital. These cases were not karyotyped or screened for Y chromosome microdeletions. Forty cases were screened by Affymetrix 6.0 microarray; the remaining cases were used as a replication cohort for locus-specific assays describe</w:t>
      </w:r>
      <w:r w:rsidR="000955BC">
        <w:rPr>
          <w:rFonts w:eastAsia="Times New Roman" w:cs="AdvP497E2"/>
          <w:szCs w:val="18"/>
          <w:lang w:bidi="en-US"/>
        </w:rPr>
        <w:t xml:space="preserve">d below. </w:t>
      </w:r>
    </w:p>
    <w:p w14:paraId="5D3F7DAC" w14:textId="77777777" w:rsidR="00C375E4" w:rsidRPr="00577F57" w:rsidRDefault="00C375E4" w:rsidP="0032767B">
      <w:pPr>
        <w:widowControl w:val="0"/>
        <w:autoSpaceDE w:val="0"/>
        <w:autoSpaceDN w:val="0"/>
        <w:adjustRightInd w:val="0"/>
        <w:rPr>
          <w:rFonts w:eastAsia="Times New Roman" w:cs="AdvP497E2"/>
          <w:szCs w:val="18"/>
          <w:lang w:bidi="en-US"/>
        </w:rPr>
      </w:pPr>
    </w:p>
    <w:p w14:paraId="6787CBDF" w14:textId="58EAAFDB" w:rsidR="00860C81" w:rsidRDefault="00860C81" w:rsidP="0032767B">
      <w:pPr>
        <w:widowControl w:val="0"/>
        <w:autoSpaceDE w:val="0"/>
        <w:autoSpaceDN w:val="0"/>
        <w:adjustRightInd w:val="0"/>
        <w:rPr>
          <w:rFonts w:eastAsia="Times New Roman" w:cs="AdvP497E2"/>
          <w:i/>
          <w:szCs w:val="18"/>
          <w:lang w:bidi="en-US"/>
        </w:rPr>
      </w:pPr>
      <w:r>
        <w:rPr>
          <w:rFonts w:eastAsia="Times New Roman" w:cs="AdvP497E2"/>
          <w:i/>
          <w:szCs w:val="18"/>
          <w:lang w:bidi="en-US"/>
        </w:rPr>
        <w:t>Controls</w:t>
      </w:r>
    </w:p>
    <w:p w14:paraId="5FA5062C" w14:textId="77777777" w:rsidR="00860C81" w:rsidRDefault="00860C81" w:rsidP="0032767B">
      <w:pPr>
        <w:widowControl w:val="0"/>
        <w:autoSpaceDE w:val="0"/>
        <w:autoSpaceDN w:val="0"/>
        <w:adjustRightInd w:val="0"/>
        <w:rPr>
          <w:rFonts w:eastAsia="Times New Roman" w:cs="AdvP497E2"/>
          <w:i/>
          <w:szCs w:val="18"/>
          <w:lang w:bidi="en-US"/>
        </w:rPr>
      </w:pPr>
    </w:p>
    <w:p w14:paraId="42A517D2" w14:textId="221ED4BE" w:rsidR="001A5230" w:rsidRDefault="001A5230" w:rsidP="001A5230">
      <w:pPr>
        <w:widowControl w:val="0"/>
        <w:autoSpaceDE w:val="0"/>
        <w:autoSpaceDN w:val="0"/>
        <w:adjustRightInd w:val="0"/>
        <w:rPr>
          <w:rFonts w:eastAsia="Times New Roman" w:cs="AdvP497E2"/>
          <w:szCs w:val="18"/>
          <w:lang w:bidi="en-US"/>
        </w:rPr>
      </w:pPr>
      <w:r>
        <w:rPr>
          <w:rFonts w:eastAsia="Times New Roman" w:cs="AdvP497E2"/>
          <w:szCs w:val="18"/>
          <w:lang w:bidi="en-US"/>
        </w:rPr>
        <w:t>C</w:t>
      </w:r>
      <w:r w:rsidR="00577F57">
        <w:rPr>
          <w:rFonts w:eastAsia="Times New Roman" w:cs="AdvP497E2"/>
          <w:szCs w:val="18"/>
          <w:lang w:bidi="en-US"/>
        </w:rPr>
        <w:t>ontrols for the Affymetrix 6.0 experiments were</w:t>
      </w:r>
      <w:r w:rsidR="00FE3711">
        <w:rPr>
          <w:rFonts w:eastAsia="Times New Roman" w:cs="AdvP497E2"/>
          <w:szCs w:val="18"/>
          <w:lang w:bidi="en-US"/>
        </w:rPr>
        <w:t xml:space="preserve"> obtained </w:t>
      </w:r>
      <w:r w:rsidR="0064489E">
        <w:rPr>
          <w:rFonts w:eastAsia="Times New Roman" w:cs="AdvP497E2"/>
          <w:szCs w:val="18"/>
          <w:lang w:bidi="en-US"/>
        </w:rPr>
        <w:t>from</w:t>
      </w:r>
      <w:r>
        <w:rPr>
          <w:rFonts w:eastAsia="Times New Roman" w:cs="AdvP497E2"/>
          <w:szCs w:val="18"/>
          <w:lang w:bidi="en-US"/>
        </w:rPr>
        <w:t xml:space="preserve"> two sources. A </w:t>
      </w:r>
      <w:r w:rsidRPr="001A5230">
        <w:rPr>
          <w:rFonts w:eastAsia="Times New Roman" w:cs="AdvP497E2"/>
          <w:szCs w:val="18"/>
          <w:lang w:bidi="en-US"/>
        </w:rPr>
        <w:t xml:space="preserve">cohort </w:t>
      </w:r>
      <w:r>
        <w:rPr>
          <w:rFonts w:eastAsia="Times New Roman" w:cs="AdvP497E2"/>
          <w:szCs w:val="18"/>
          <w:lang w:bidi="en-US"/>
        </w:rPr>
        <w:t>of</w:t>
      </w:r>
      <w:r w:rsidRPr="001A5230">
        <w:rPr>
          <w:rFonts w:eastAsia="Times New Roman" w:cs="AdvP497E2"/>
          <w:szCs w:val="18"/>
          <w:lang w:bidi="en-US"/>
        </w:rPr>
        <w:t xml:space="preserve"> healthy unrelated individ</w:t>
      </w:r>
      <w:r>
        <w:rPr>
          <w:rFonts w:eastAsia="Times New Roman" w:cs="AdvP497E2"/>
          <w:szCs w:val="18"/>
          <w:lang w:bidi="en-US"/>
        </w:rPr>
        <w:t xml:space="preserve">uals, all of them of Caucasian </w:t>
      </w:r>
      <w:r w:rsidRPr="001A5230">
        <w:rPr>
          <w:rFonts w:eastAsia="Times New Roman" w:cs="AdvP497E2"/>
          <w:szCs w:val="18"/>
          <w:lang w:bidi="en-US"/>
        </w:rPr>
        <w:t xml:space="preserve">European origin and from Spain. DNA was </w:t>
      </w:r>
      <w:r>
        <w:rPr>
          <w:rFonts w:eastAsia="Times New Roman" w:cs="AdvP497E2"/>
          <w:szCs w:val="18"/>
          <w:lang w:bidi="en-US"/>
        </w:rPr>
        <w:t>obtained from peripheral blood by standard extraction methods.</w:t>
      </w:r>
      <w:r w:rsidRPr="001A5230">
        <w:rPr>
          <w:rFonts w:eastAsia="Times New Roman" w:cs="AdvP497E2"/>
          <w:szCs w:val="18"/>
          <w:lang w:bidi="en-US"/>
        </w:rPr>
        <w:t> </w:t>
      </w:r>
      <w:r>
        <w:rPr>
          <w:rFonts w:eastAsia="Times New Roman" w:cs="AdvP497E2"/>
          <w:szCs w:val="18"/>
          <w:lang w:bidi="en-US"/>
        </w:rPr>
        <w:t xml:space="preserve">All samples were obtained with </w:t>
      </w:r>
      <w:r w:rsidRPr="001A5230">
        <w:rPr>
          <w:rFonts w:eastAsia="Times New Roman" w:cs="AdvP497E2"/>
          <w:szCs w:val="18"/>
          <w:lang w:bidi="en-US"/>
        </w:rPr>
        <w:t>written informed consent revie</w:t>
      </w:r>
      <w:r>
        <w:rPr>
          <w:rFonts w:eastAsia="Times New Roman" w:cs="AdvP497E2"/>
          <w:szCs w:val="18"/>
          <w:lang w:bidi="en-US"/>
        </w:rPr>
        <w:t xml:space="preserve">wed by the ethical board of the </w:t>
      </w:r>
      <w:r w:rsidRPr="001A5230">
        <w:rPr>
          <w:rFonts w:eastAsia="Times New Roman" w:cs="AdvP497E2"/>
          <w:szCs w:val="18"/>
          <w:lang w:bidi="en-US"/>
        </w:rPr>
        <w:t>corresponding hospital, in accordance with the Declaration of Helsinki</w:t>
      </w:r>
      <w:r>
        <w:rPr>
          <w:rFonts w:eastAsia="Times New Roman" w:cs="AdvP497E2"/>
          <w:szCs w:val="18"/>
          <w:lang w:bidi="en-US"/>
        </w:rPr>
        <w:t xml:space="preserve">. </w:t>
      </w:r>
      <w:r w:rsidRPr="001A5230">
        <w:rPr>
          <w:rFonts w:eastAsia="Times New Roman" w:cs="AdvP497E2"/>
          <w:szCs w:val="18"/>
          <w:lang w:bidi="en-US"/>
        </w:rPr>
        <w:t>Studied subjects were from th</w:t>
      </w:r>
      <w:r>
        <w:rPr>
          <w:rFonts w:eastAsia="Times New Roman" w:cs="AdvP497E2"/>
          <w:szCs w:val="18"/>
          <w:lang w:bidi="en-US"/>
        </w:rPr>
        <w:t xml:space="preserve">e control group of EPICOLON, a </w:t>
      </w:r>
      <w:r w:rsidRPr="001A5230">
        <w:rPr>
          <w:rFonts w:eastAsia="Times New Roman" w:cs="AdvP497E2"/>
          <w:szCs w:val="18"/>
          <w:lang w:bidi="en-US"/>
        </w:rPr>
        <w:t xml:space="preserve">prospective, multicenter, nationwide Spanish initiative. </w:t>
      </w:r>
      <w:r>
        <w:rPr>
          <w:rFonts w:eastAsia="Times New Roman" w:cs="AdvP497E2"/>
          <w:szCs w:val="18"/>
          <w:lang w:bidi="en-US"/>
        </w:rPr>
        <w:t xml:space="preserve"> A second </w:t>
      </w:r>
      <w:r w:rsidR="00BC5057">
        <w:rPr>
          <w:rFonts w:eastAsia="Times New Roman" w:cs="AdvP497E2"/>
          <w:szCs w:val="18"/>
          <w:lang w:bidi="en-US"/>
        </w:rPr>
        <w:t xml:space="preserve">male-only control dataset from </w:t>
      </w:r>
      <w:r>
        <w:rPr>
          <w:rFonts w:eastAsia="Times New Roman" w:cs="AdvP497E2"/>
          <w:szCs w:val="18"/>
          <w:lang w:bidi="en-US"/>
        </w:rPr>
        <w:t>the UK National Blood Service (NBS) was</w:t>
      </w:r>
      <w:r w:rsidR="0064489E">
        <w:rPr>
          <w:rFonts w:eastAsia="Times New Roman" w:cs="AdvP497E2"/>
          <w:szCs w:val="18"/>
          <w:lang w:bidi="en-US"/>
        </w:rPr>
        <w:t xml:space="preserve"> generated as part of the Wellcome Trust Case Control Consortium (</w:t>
      </w:r>
      <w:hyperlink r:id="rId7" w:history="1">
        <w:r w:rsidR="00C3771C" w:rsidRPr="003506E9">
          <w:rPr>
            <w:rStyle w:val="Hyperlink"/>
            <w:rFonts w:eastAsia="Times New Roman" w:cs="AdvP497E2"/>
            <w:szCs w:val="18"/>
            <w:lang w:bidi="en-US"/>
          </w:rPr>
          <w:t>http://www.wtccc.org.uk/</w:t>
        </w:r>
      </w:hyperlink>
      <w:r w:rsidR="0064489E">
        <w:rPr>
          <w:rFonts w:eastAsia="Times New Roman" w:cs="AdvP497E2"/>
          <w:szCs w:val="18"/>
          <w:lang w:bidi="en-US"/>
        </w:rPr>
        <w:t>).</w:t>
      </w:r>
      <w:r w:rsidR="00C3771C">
        <w:rPr>
          <w:rFonts w:eastAsia="Times New Roman" w:cs="AdvP497E2"/>
          <w:szCs w:val="18"/>
          <w:lang w:bidi="en-US"/>
        </w:rPr>
        <w:t xml:space="preserve"> </w:t>
      </w:r>
    </w:p>
    <w:p w14:paraId="2AC2F406" w14:textId="77777777" w:rsidR="001051D6" w:rsidRDefault="001051D6" w:rsidP="001A5230">
      <w:pPr>
        <w:widowControl w:val="0"/>
        <w:autoSpaceDE w:val="0"/>
        <w:autoSpaceDN w:val="0"/>
        <w:adjustRightInd w:val="0"/>
        <w:rPr>
          <w:rFonts w:eastAsia="Times New Roman" w:cs="AdvP497E2"/>
          <w:szCs w:val="18"/>
          <w:lang w:bidi="en-US"/>
        </w:rPr>
      </w:pPr>
    </w:p>
    <w:p w14:paraId="6A545524" w14:textId="7FEFD1C1" w:rsidR="00860C81" w:rsidRDefault="00C3771C" w:rsidP="001A5230">
      <w:pPr>
        <w:widowControl w:val="0"/>
        <w:autoSpaceDE w:val="0"/>
        <w:autoSpaceDN w:val="0"/>
        <w:adjustRightInd w:val="0"/>
        <w:rPr>
          <w:rFonts w:eastAsia="Times New Roman" w:cs="AdvP497E2"/>
          <w:szCs w:val="18"/>
          <w:lang w:bidi="en-US"/>
        </w:rPr>
      </w:pPr>
      <w:r>
        <w:rPr>
          <w:rFonts w:eastAsia="Times New Roman" w:cs="AdvP497E2"/>
          <w:szCs w:val="18"/>
          <w:lang w:bidi="en-US"/>
        </w:rPr>
        <w:t xml:space="preserve">Male control data for the </w:t>
      </w:r>
      <w:proofErr w:type="spellStart"/>
      <w:r>
        <w:rPr>
          <w:rFonts w:eastAsia="Times New Roman" w:cs="AdvP497E2"/>
          <w:szCs w:val="18"/>
          <w:lang w:bidi="en-US"/>
        </w:rPr>
        <w:t>OmniExpress</w:t>
      </w:r>
      <w:proofErr w:type="spellEnd"/>
      <w:r>
        <w:rPr>
          <w:rFonts w:eastAsia="Times New Roman" w:cs="AdvP497E2"/>
          <w:szCs w:val="18"/>
          <w:lang w:bidi="en-US"/>
        </w:rPr>
        <w:t xml:space="preserve"> platform were recruited and genotyped in St. Louis by the COGA project. These samples were unrelated Caucasians participating in a genetic study of alcoholism.</w:t>
      </w:r>
      <w:r w:rsidR="0064489E">
        <w:rPr>
          <w:rFonts w:eastAsia="Times New Roman" w:cs="AdvP497E2"/>
          <w:szCs w:val="18"/>
          <w:lang w:bidi="en-US"/>
        </w:rPr>
        <w:t xml:space="preserve"> </w:t>
      </w:r>
      <w:r w:rsidR="00860C81">
        <w:rPr>
          <w:rFonts w:eastAsia="Times New Roman" w:cs="AdvP497E2"/>
          <w:szCs w:val="18"/>
          <w:lang w:bidi="en-US"/>
        </w:rPr>
        <w:t>Results of semen an</w:t>
      </w:r>
      <w:r>
        <w:rPr>
          <w:rFonts w:eastAsia="Times New Roman" w:cs="AdvP497E2"/>
          <w:szCs w:val="18"/>
          <w:lang w:bidi="en-US"/>
        </w:rPr>
        <w:t xml:space="preserve">alysis were not available from </w:t>
      </w:r>
      <w:r w:rsidR="001A5230">
        <w:rPr>
          <w:rFonts w:eastAsia="Times New Roman" w:cs="AdvP497E2"/>
          <w:szCs w:val="18"/>
          <w:lang w:bidi="en-US"/>
        </w:rPr>
        <w:t>Spanish,</w:t>
      </w:r>
      <w:r>
        <w:rPr>
          <w:rFonts w:eastAsia="Times New Roman" w:cs="AdvP497E2"/>
          <w:szCs w:val="18"/>
          <w:lang w:bidi="en-US"/>
        </w:rPr>
        <w:t xml:space="preserve"> WTCCC or COGA</w:t>
      </w:r>
      <w:r w:rsidR="00860C81">
        <w:rPr>
          <w:rFonts w:eastAsia="Times New Roman" w:cs="AdvP497E2"/>
          <w:szCs w:val="18"/>
          <w:lang w:bidi="en-US"/>
        </w:rPr>
        <w:t xml:space="preserve"> control individuals.</w:t>
      </w:r>
      <w:r>
        <w:rPr>
          <w:rFonts w:eastAsia="Times New Roman" w:cs="AdvP497E2"/>
          <w:szCs w:val="18"/>
          <w:lang w:bidi="en-US"/>
        </w:rPr>
        <w:t xml:space="preserve"> </w:t>
      </w:r>
    </w:p>
    <w:p w14:paraId="3E6957A6" w14:textId="77777777" w:rsidR="00860C81" w:rsidRPr="00860C81" w:rsidRDefault="00860C81" w:rsidP="0032767B">
      <w:pPr>
        <w:widowControl w:val="0"/>
        <w:autoSpaceDE w:val="0"/>
        <w:autoSpaceDN w:val="0"/>
        <w:adjustRightInd w:val="0"/>
        <w:rPr>
          <w:rFonts w:eastAsia="Times New Roman" w:cs="AdvP497E2"/>
          <w:i/>
          <w:szCs w:val="18"/>
          <w:lang w:bidi="en-US"/>
        </w:rPr>
      </w:pPr>
    </w:p>
    <w:p w14:paraId="17CEB927" w14:textId="5E16C50A" w:rsidR="007E31B8" w:rsidRDefault="00CF2AF3" w:rsidP="004A285E">
      <w:pPr>
        <w:widowControl w:val="0"/>
        <w:autoSpaceDE w:val="0"/>
        <w:autoSpaceDN w:val="0"/>
        <w:adjustRightInd w:val="0"/>
        <w:rPr>
          <w:rFonts w:eastAsia="Times New Roman" w:cs="AdvP497E2"/>
          <w:i/>
          <w:szCs w:val="18"/>
          <w:lang w:bidi="en-US"/>
        </w:rPr>
      </w:pPr>
      <w:r>
        <w:rPr>
          <w:rFonts w:eastAsia="Times New Roman" w:cs="AdvP497E2"/>
          <w:i/>
          <w:szCs w:val="18"/>
          <w:lang w:bidi="en-US"/>
        </w:rPr>
        <w:t>Nanjing Replication Cohort</w:t>
      </w:r>
    </w:p>
    <w:p w14:paraId="7D102EE4" w14:textId="77777777" w:rsidR="00C4317F" w:rsidRDefault="00C4317F" w:rsidP="004A285E">
      <w:pPr>
        <w:widowControl w:val="0"/>
        <w:autoSpaceDE w:val="0"/>
        <w:autoSpaceDN w:val="0"/>
        <w:adjustRightInd w:val="0"/>
        <w:rPr>
          <w:rFonts w:eastAsia="Times New Roman" w:cs="AdvP497E2"/>
          <w:i/>
          <w:szCs w:val="18"/>
          <w:lang w:bidi="en-US"/>
        </w:rPr>
      </w:pPr>
    </w:p>
    <w:p w14:paraId="70E3D677" w14:textId="110C6628" w:rsidR="00C4317F" w:rsidRPr="00C4317F" w:rsidRDefault="00C4317F" w:rsidP="004A285E">
      <w:pPr>
        <w:widowControl w:val="0"/>
        <w:autoSpaceDE w:val="0"/>
        <w:autoSpaceDN w:val="0"/>
        <w:adjustRightInd w:val="0"/>
        <w:rPr>
          <w:rFonts w:eastAsia="Times New Roman" w:cs="AdvP497E2"/>
          <w:szCs w:val="18"/>
          <w:lang w:bidi="en-US"/>
        </w:rPr>
      </w:pPr>
      <w:r>
        <w:rPr>
          <w:rFonts w:eastAsia="Times New Roman" w:cs="AdvP497E2"/>
          <w:szCs w:val="18"/>
          <w:lang w:bidi="en-US"/>
        </w:rPr>
        <w:t>A large case-control cohort including 1,000 cases of non-obstructive azoospermia</w:t>
      </w:r>
      <w:r w:rsidR="006A6063">
        <w:rPr>
          <w:rFonts w:eastAsia="Times New Roman" w:cs="AdvP497E2"/>
          <w:szCs w:val="18"/>
          <w:lang w:bidi="en-US"/>
        </w:rPr>
        <w:t xml:space="preserve"> </w:t>
      </w:r>
      <w:r>
        <w:rPr>
          <w:rFonts w:eastAsia="Times New Roman" w:cs="AdvP497E2"/>
          <w:szCs w:val="18"/>
          <w:lang w:bidi="en-US"/>
        </w:rPr>
        <w:t xml:space="preserve">recruited from the Center of Reproductive Medicine </w:t>
      </w:r>
      <w:r w:rsidR="0063052E">
        <w:rPr>
          <w:rFonts w:eastAsia="Times New Roman" w:cs="AdvP497E2"/>
          <w:szCs w:val="18"/>
          <w:lang w:bidi="en-US"/>
        </w:rPr>
        <w:t>at Nanjing Medical University</w:t>
      </w:r>
      <w:r w:rsidR="006A6063">
        <w:rPr>
          <w:rFonts w:eastAsia="Times New Roman" w:cs="AdvP497E2"/>
          <w:szCs w:val="18"/>
          <w:lang w:bidi="en-US"/>
        </w:rPr>
        <w:t>, and 1,703 ethnicity-matched male controls from Nanjing, was screened on Affymetrix 6.0 arrays as previously described</w:t>
      </w:r>
      <w:r w:rsidR="006A6063">
        <w:rPr>
          <w:rFonts w:eastAsia="Times New Roman" w:cs="AdvP497E2"/>
          <w:szCs w:val="18"/>
          <w:lang w:bidi="en-US"/>
        </w:rPr>
        <w:fldChar w:fldCharType="begin">
          <w:fldData xml:space="preserve">PEVuZE5vdGU+PENpdGU+PEF1dGhvcj5IdTwvQXV0aG9yPjxZZWFyPjIwMTI8L1llYXI+PFJlY051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</w:fldData>
        </w:fldChar>
      </w:r>
      <w:r w:rsidR="00403BAC">
        <w:rPr>
          <w:rFonts w:eastAsia="Times New Roman" w:cs="AdvP497E2"/>
          <w:szCs w:val="18"/>
          <w:lang w:bidi="en-US"/>
        </w:rPr>
        <w:instrText xml:space="preserve"> ADDIN EN.CITE </w:instrText>
      </w:r>
      <w:r w:rsidR="00403BAC">
        <w:rPr>
          <w:rFonts w:eastAsia="Times New Roman" w:cs="AdvP497E2"/>
          <w:szCs w:val="18"/>
          <w:lang w:bidi="en-US"/>
        </w:rPr>
        <w:fldChar w:fldCharType="begin">
          <w:fldData xml:space="preserve">PEVuZE5vdGU+PENpdGU+PEF1dGhvcj5IdTwvQXV0aG9yPjxZZWFyPjIwMTI8L1llYXI+PFJlY051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</w:fldData>
        </w:fldChar>
      </w:r>
      <w:r w:rsidR="00403BAC">
        <w:rPr>
          <w:rFonts w:eastAsia="Times New Roman" w:cs="AdvP497E2"/>
          <w:szCs w:val="18"/>
          <w:lang w:bidi="en-US"/>
        </w:rPr>
        <w:instrText xml:space="preserve"> ADDIN EN.CITE.DATA </w:instrText>
      </w:r>
      <w:r w:rsidR="00403BAC">
        <w:rPr>
          <w:rFonts w:eastAsia="Times New Roman" w:cs="AdvP497E2"/>
          <w:szCs w:val="18"/>
          <w:lang w:bidi="en-US"/>
        </w:rPr>
      </w:r>
      <w:r w:rsidR="00403BAC">
        <w:rPr>
          <w:rFonts w:eastAsia="Times New Roman" w:cs="AdvP497E2"/>
          <w:szCs w:val="18"/>
          <w:lang w:bidi="en-US"/>
        </w:rPr>
        <w:fldChar w:fldCharType="end"/>
      </w:r>
      <w:r w:rsidR="006A6063">
        <w:rPr>
          <w:rFonts w:eastAsia="Times New Roman" w:cs="AdvP497E2"/>
          <w:szCs w:val="18"/>
          <w:lang w:bidi="en-US"/>
        </w:rPr>
      </w:r>
      <w:r w:rsidR="006A6063">
        <w:rPr>
          <w:rFonts w:eastAsia="Times New Roman" w:cs="AdvP497E2"/>
          <w:szCs w:val="18"/>
          <w:lang w:bidi="en-US"/>
        </w:rPr>
        <w:fldChar w:fldCharType="separate"/>
      </w:r>
      <w:r w:rsidR="006A6063">
        <w:rPr>
          <w:rFonts w:eastAsia="Times New Roman" w:cs="AdvP497E2"/>
          <w:noProof/>
          <w:szCs w:val="18"/>
          <w:lang w:bidi="en-US"/>
        </w:rPr>
        <w:t>(</w:t>
      </w:r>
      <w:hyperlink w:anchor="_ENREF_3" w:tooltip="Hu, 2012 #527" w:history="1">
        <w:r w:rsidR="00403BAC">
          <w:rPr>
            <w:rFonts w:eastAsia="Times New Roman" w:cs="AdvP497E2"/>
            <w:noProof/>
            <w:szCs w:val="18"/>
            <w:lang w:bidi="en-US"/>
          </w:rPr>
          <w:t>3</w:t>
        </w:r>
      </w:hyperlink>
      <w:r w:rsidR="006A6063">
        <w:rPr>
          <w:rFonts w:eastAsia="Times New Roman" w:cs="AdvP497E2"/>
          <w:noProof/>
          <w:szCs w:val="18"/>
          <w:lang w:bidi="en-US"/>
        </w:rPr>
        <w:t>)</w:t>
      </w:r>
      <w:r w:rsidR="006A6063">
        <w:rPr>
          <w:rFonts w:eastAsia="Times New Roman" w:cs="AdvP497E2"/>
          <w:szCs w:val="18"/>
          <w:lang w:bidi="en-US"/>
        </w:rPr>
        <w:fldChar w:fldCharType="end"/>
      </w:r>
      <w:r w:rsidR="006A6063">
        <w:rPr>
          <w:rFonts w:eastAsia="Times New Roman" w:cs="AdvP497E2"/>
          <w:szCs w:val="18"/>
          <w:lang w:bidi="en-US"/>
        </w:rPr>
        <w:t xml:space="preserve">. </w:t>
      </w:r>
      <w:r w:rsidR="006A6063" w:rsidRPr="006A6063">
        <w:rPr>
          <w:rFonts w:eastAsia="Times New Roman" w:cs="AdvP497E2"/>
          <w:szCs w:val="18"/>
          <w:lang w:bidi="en-US"/>
        </w:rPr>
        <w:t xml:space="preserve">All infertile male subjects were genetically unrelated Han Chinese men determined to have idiopathic NOA and selected on the basis of comprehensive </w:t>
      </w:r>
      <w:proofErr w:type="spellStart"/>
      <w:r w:rsidR="006A6063" w:rsidRPr="006A6063">
        <w:rPr>
          <w:rFonts w:eastAsia="Times New Roman" w:cs="AdvP497E2"/>
          <w:szCs w:val="18"/>
          <w:lang w:bidi="en-US"/>
        </w:rPr>
        <w:t>andrological</w:t>
      </w:r>
      <w:proofErr w:type="spellEnd"/>
      <w:r w:rsidR="006A6063" w:rsidRPr="006A6063">
        <w:rPr>
          <w:rFonts w:eastAsia="Times New Roman" w:cs="AdvP497E2"/>
          <w:szCs w:val="18"/>
          <w:lang w:bidi="en-US"/>
        </w:rPr>
        <w:t xml:space="preserve"> testing, including examination of medical history, physical examination, semen analysis, scrotal ultrasound, hormone analysis, karyotyping and Y chromosome microdeletion screening. Those with a history of cryptorchidism, vascular trauma, </w:t>
      </w:r>
      <w:proofErr w:type="spellStart"/>
      <w:r w:rsidR="006A6063" w:rsidRPr="006A6063">
        <w:rPr>
          <w:rFonts w:eastAsia="Times New Roman" w:cs="AdvP497E2"/>
          <w:szCs w:val="18"/>
          <w:lang w:bidi="en-US"/>
        </w:rPr>
        <w:t>orchitis</w:t>
      </w:r>
      <w:proofErr w:type="spellEnd"/>
      <w:r w:rsidR="006A6063" w:rsidRPr="006A6063">
        <w:rPr>
          <w:rFonts w:eastAsia="Times New Roman" w:cs="AdvP497E2"/>
          <w:szCs w:val="18"/>
          <w:lang w:bidi="en-US"/>
        </w:rPr>
        <w:t>, obstruc</w:t>
      </w:r>
      <w:r w:rsidR="006A6063" w:rsidRPr="006A6063">
        <w:rPr>
          <w:rFonts w:eastAsia="Times New Roman" w:cs="AdvP497E2"/>
          <w:szCs w:val="18"/>
          <w:lang w:bidi="en-US"/>
        </w:rPr>
        <w:softHyphen/>
        <w:t>tion of the vas deferens, vasectomy, abnormalities in chromosome number or microdeletions of the azoospermia factor region on the Y chromosome were excluded from the study. Semen analysis for sperm concentration, motility and morphology was performed following World Health Organization (WHO) cri</w:t>
      </w:r>
      <w:r w:rsidR="006A6063" w:rsidRPr="006A6063">
        <w:rPr>
          <w:rFonts w:eastAsia="Times New Roman" w:cs="AdvP497E2"/>
          <w:szCs w:val="18"/>
          <w:lang w:bidi="en-US"/>
        </w:rPr>
        <w:softHyphen/>
        <w:t>teria (1999). Subjects with NOA had no detectable sperm in the ejaculate after evaluation of the centrifuged pellet. To ensure the reliability of the diagnosis, each individual was examined twice, and the absence of spermatozoa from both replicate samples was taken to indicate azoospermia.</w:t>
      </w:r>
    </w:p>
    <w:p w14:paraId="082B1C3F" w14:textId="77777777" w:rsidR="00CF2AF3" w:rsidRDefault="00CF2AF3" w:rsidP="004A285E">
      <w:pPr>
        <w:widowControl w:val="0"/>
        <w:autoSpaceDE w:val="0"/>
        <w:autoSpaceDN w:val="0"/>
        <w:adjustRightInd w:val="0"/>
        <w:rPr>
          <w:rFonts w:eastAsia="Times New Roman" w:cs="AdvP497E2"/>
          <w:szCs w:val="18"/>
          <w:lang w:bidi="en-US"/>
        </w:rPr>
      </w:pPr>
    </w:p>
    <w:p w14:paraId="77BBA733" w14:textId="77777777" w:rsidR="007E31B8" w:rsidRPr="004009D4" w:rsidRDefault="007E31B8" w:rsidP="007E31B8">
      <w:pPr>
        <w:widowControl w:val="0"/>
        <w:autoSpaceDE w:val="0"/>
        <w:autoSpaceDN w:val="0"/>
        <w:adjustRightInd w:val="0"/>
        <w:outlineLvl w:val="0"/>
        <w:rPr>
          <w:rFonts w:eastAsia="Times New Roman" w:cs="AdvP497E2"/>
          <w:b/>
          <w:szCs w:val="18"/>
          <w:lang w:bidi="en-US"/>
        </w:rPr>
      </w:pPr>
      <w:r w:rsidRPr="004009D4">
        <w:rPr>
          <w:rFonts w:eastAsia="Times New Roman" w:cs="AdvP497E2"/>
          <w:b/>
          <w:szCs w:val="18"/>
          <w:lang w:bidi="en-US"/>
        </w:rPr>
        <w:t>Microarray Analysis and Quality Control</w:t>
      </w:r>
    </w:p>
    <w:p w14:paraId="750A59FE" w14:textId="77777777" w:rsidR="007E31B8" w:rsidRDefault="007E31B8" w:rsidP="007E31B8">
      <w:pPr>
        <w:widowControl w:val="0"/>
        <w:autoSpaceDE w:val="0"/>
        <w:autoSpaceDN w:val="0"/>
        <w:adjustRightInd w:val="0"/>
        <w:rPr>
          <w:rFonts w:eastAsia="Times New Roman" w:cs="AdvP497E2"/>
          <w:szCs w:val="18"/>
          <w:lang w:bidi="en-US"/>
        </w:rPr>
      </w:pPr>
    </w:p>
    <w:p w14:paraId="3B95F389" w14:textId="3515171D" w:rsidR="0064489E" w:rsidRDefault="0064489E" w:rsidP="007E31B8">
      <w:pPr>
        <w:widowControl w:val="0"/>
        <w:autoSpaceDE w:val="0"/>
        <w:autoSpaceDN w:val="0"/>
        <w:adjustRightInd w:val="0"/>
        <w:rPr>
          <w:rFonts w:eastAsia="Times New Roman" w:cs="AdvP497E2"/>
          <w:i/>
          <w:szCs w:val="18"/>
          <w:lang w:bidi="en-US"/>
        </w:rPr>
      </w:pPr>
      <w:r>
        <w:rPr>
          <w:rFonts w:eastAsia="Times New Roman" w:cs="AdvP497E2"/>
          <w:i/>
          <w:szCs w:val="18"/>
          <w:lang w:bidi="en-US"/>
        </w:rPr>
        <w:t xml:space="preserve">Utah </w:t>
      </w:r>
    </w:p>
    <w:p w14:paraId="02ACAA7C" w14:textId="77777777" w:rsidR="0064489E" w:rsidRPr="0064489E" w:rsidRDefault="0064489E" w:rsidP="007E31B8">
      <w:pPr>
        <w:widowControl w:val="0"/>
        <w:autoSpaceDE w:val="0"/>
        <w:autoSpaceDN w:val="0"/>
        <w:adjustRightInd w:val="0"/>
        <w:rPr>
          <w:rFonts w:eastAsia="Times New Roman" w:cs="AdvP497E2"/>
          <w:szCs w:val="18"/>
          <w:lang w:bidi="en-US"/>
        </w:rPr>
      </w:pPr>
    </w:p>
    <w:p w14:paraId="292B58E4" w14:textId="77777777" w:rsidR="007E31B8" w:rsidRDefault="007E31B8" w:rsidP="007E31B8">
      <w:pPr>
        <w:widowControl w:val="0"/>
        <w:autoSpaceDE w:val="0"/>
        <w:autoSpaceDN w:val="0"/>
        <w:adjustRightInd w:val="0"/>
        <w:rPr>
          <w:rFonts w:eastAsia="Times New Roman" w:cs="AdvP497E2"/>
          <w:szCs w:val="18"/>
          <w:lang w:bidi="en-US"/>
        </w:rPr>
      </w:pPr>
      <w:r w:rsidRPr="004009D4">
        <w:rPr>
          <w:rFonts w:eastAsia="Times New Roman" w:cs="AdvP497E2"/>
          <w:szCs w:val="18"/>
          <w:lang w:bidi="en-US"/>
        </w:rPr>
        <w:t xml:space="preserve">DNA was extracted from whole blood using the </w:t>
      </w:r>
      <w:proofErr w:type="spellStart"/>
      <w:r w:rsidRPr="004009D4">
        <w:rPr>
          <w:rFonts w:eastAsia="Times New Roman" w:cs="AdvP497E2"/>
          <w:szCs w:val="18"/>
          <w:lang w:bidi="en-US"/>
        </w:rPr>
        <w:t>Gentra</w:t>
      </w:r>
      <w:proofErr w:type="spellEnd"/>
      <w:r w:rsidRPr="004009D4">
        <w:rPr>
          <w:rFonts w:eastAsia="Times New Roman" w:cs="AdvP497E2"/>
          <w:szCs w:val="18"/>
          <w:lang w:bidi="en-US"/>
        </w:rPr>
        <w:t xml:space="preserve"> </w:t>
      </w:r>
      <w:proofErr w:type="spellStart"/>
      <w:r w:rsidRPr="004009D4">
        <w:rPr>
          <w:rFonts w:eastAsia="Times New Roman" w:cs="AdvP497E2"/>
          <w:szCs w:val="18"/>
          <w:lang w:bidi="en-US"/>
        </w:rPr>
        <w:t>Puregene</w:t>
      </w:r>
      <w:proofErr w:type="spellEnd"/>
      <w:r w:rsidRPr="004009D4">
        <w:rPr>
          <w:rFonts w:eastAsia="Times New Roman" w:cs="AdvP497E2"/>
          <w:szCs w:val="18"/>
          <w:lang w:bidi="en-US"/>
        </w:rPr>
        <w:t xml:space="preserve"> Blood Kit (</w:t>
      </w:r>
      <w:proofErr w:type="spellStart"/>
      <w:r w:rsidRPr="004009D4">
        <w:rPr>
          <w:rFonts w:eastAsia="Times New Roman" w:cs="AdvP497E2"/>
          <w:szCs w:val="18"/>
          <w:lang w:bidi="en-US"/>
        </w:rPr>
        <w:t>Qiagen</w:t>
      </w:r>
      <w:proofErr w:type="spellEnd"/>
      <w:r w:rsidRPr="004009D4">
        <w:rPr>
          <w:rFonts w:eastAsia="Times New Roman" w:cs="AdvP497E2"/>
          <w:szCs w:val="18"/>
          <w:lang w:bidi="en-US"/>
        </w:rPr>
        <w:t xml:space="preserve">, Valencia, California) according to manufacturer’s recommendations. Precipitated DNA </w:t>
      </w:r>
      <w:r w:rsidRPr="004009D4">
        <w:rPr>
          <w:rFonts w:eastAsia="Times New Roman" w:cs="AdvP497E2"/>
          <w:szCs w:val="18"/>
          <w:lang w:bidi="en-US"/>
        </w:rPr>
        <w:lastRenderedPageBreak/>
        <w:t xml:space="preserve">was re-suspended in </w:t>
      </w:r>
      <w:proofErr w:type="spellStart"/>
      <w:r w:rsidRPr="004009D4">
        <w:rPr>
          <w:rFonts w:eastAsia="Times New Roman" w:cs="AdvP497E2"/>
          <w:szCs w:val="18"/>
          <w:lang w:bidi="en-US"/>
        </w:rPr>
        <w:t>Tris</w:t>
      </w:r>
      <w:proofErr w:type="spellEnd"/>
      <w:r w:rsidRPr="004009D4">
        <w:rPr>
          <w:rFonts w:eastAsia="Times New Roman" w:cs="AdvP497E2"/>
          <w:szCs w:val="18"/>
          <w:lang w:bidi="en-US"/>
        </w:rPr>
        <w:t xml:space="preserve">-EDTA, and concentration was determined using the </w:t>
      </w:r>
      <w:proofErr w:type="spellStart"/>
      <w:r w:rsidRPr="004009D4">
        <w:rPr>
          <w:rFonts w:eastAsia="Times New Roman" w:cs="AdvP497E2"/>
          <w:szCs w:val="18"/>
          <w:lang w:bidi="en-US"/>
        </w:rPr>
        <w:t>NanoDrop</w:t>
      </w:r>
      <w:proofErr w:type="spellEnd"/>
      <w:r w:rsidRPr="004009D4">
        <w:rPr>
          <w:rFonts w:eastAsia="Times New Roman" w:cs="AdvP497E2"/>
          <w:szCs w:val="18"/>
          <w:lang w:bidi="en-US"/>
        </w:rPr>
        <w:t xml:space="preserve"> 1000 spectrophotometer (Thermo Scientific, Waltham, </w:t>
      </w:r>
      <w:proofErr w:type="spellStart"/>
      <w:r w:rsidRPr="004009D4">
        <w:rPr>
          <w:rFonts w:eastAsia="Times New Roman" w:cs="AdvP497E2"/>
          <w:szCs w:val="18"/>
          <w:lang w:bidi="en-US"/>
        </w:rPr>
        <w:t>Massachusets</w:t>
      </w:r>
      <w:proofErr w:type="spellEnd"/>
      <w:r w:rsidRPr="004009D4">
        <w:rPr>
          <w:rFonts w:eastAsia="Times New Roman" w:cs="AdvP497E2"/>
          <w:szCs w:val="18"/>
          <w:lang w:bidi="en-US"/>
        </w:rPr>
        <w:t xml:space="preserve">) and subsequently adjusted to approximately 100 </w:t>
      </w:r>
      <w:proofErr w:type="spellStart"/>
      <w:r w:rsidRPr="004009D4">
        <w:rPr>
          <w:rFonts w:eastAsia="Times New Roman" w:cs="AdvP497E2"/>
          <w:szCs w:val="18"/>
          <w:lang w:bidi="en-US"/>
        </w:rPr>
        <w:t>ng</w:t>
      </w:r>
      <w:proofErr w:type="spellEnd"/>
      <w:r w:rsidRPr="004009D4">
        <w:rPr>
          <w:rFonts w:eastAsia="Times New Roman" w:cs="AdvP497E2"/>
          <w:szCs w:val="18"/>
          <w:lang w:bidi="en-US"/>
        </w:rPr>
        <w:t>/µl.</w:t>
      </w:r>
    </w:p>
    <w:p w14:paraId="7EFDE0CA" w14:textId="77777777" w:rsidR="007E31B8" w:rsidRDefault="007E31B8" w:rsidP="007E31B8">
      <w:pPr>
        <w:widowControl w:val="0"/>
        <w:autoSpaceDE w:val="0"/>
        <w:autoSpaceDN w:val="0"/>
        <w:adjustRightInd w:val="0"/>
        <w:rPr>
          <w:rFonts w:eastAsia="Times New Roman" w:cs="AdvP497E2"/>
          <w:szCs w:val="18"/>
          <w:lang w:bidi="en-US"/>
        </w:rPr>
      </w:pPr>
    </w:p>
    <w:p w14:paraId="6CA5ADE6" w14:textId="77777777" w:rsidR="007E31B8" w:rsidRPr="004009D4" w:rsidRDefault="007E31B8" w:rsidP="007E31B8">
      <w:pPr>
        <w:widowControl w:val="0"/>
        <w:autoSpaceDE w:val="0"/>
        <w:autoSpaceDN w:val="0"/>
        <w:adjustRightInd w:val="0"/>
        <w:rPr>
          <w:rFonts w:eastAsia="Times New Roman" w:cs="AdvP497E2"/>
          <w:szCs w:val="18"/>
          <w:lang w:bidi="en-US"/>
        </w:rPr>
      </w:pPr>
      <w:r w:rsidRPr="004009D4">
        <w:rPr>
          <w:rFonts w:eastAsia="Times New Roman" w:cs="AdvP497E2"/>
          <w:szCs w:val="18"/>
          <w:lang w:bidi="en-US"/>
        </w:rPr>
        <w:t>DNA was processed</w:t>
      </w:r>
      <w:r>
        <w:rPr>
          <w:rFonts w:eastAsia="Times New Roman" w:cs="AdvP497E2"/>
          <w:szCs w:val="18"/>
          <w:lang w:bidi="en-US"/>
        </w:rPr>
        <w:t>,</w:t>
      </w:r>
      <w:r w:rsidRPr="004009D4">
        <w:rPr>
          <w:rFonts w:eastAsia="Times New Roman" w:cs="AdvP497E2"/>
          <w:szCs w:val="18"/>
          <w:lang w:bidi="en-US"/>
        </w:rPr>
        <w:t xml:space="preserve"> and microarrays </w:t>
      </w:r>
      <w:r>
        <w:rPr>
          <w:rFonts w:eastAsia="Times New Roman" w:cs="AdvP497E2"/>
          <w:szCs w:val="18"/>
          <w:lang w:bidi="en-US"/>
        </w:rPr>
        <w:t xml:space="preserve">were </w:t>
      </w:r>
      <w:r w:rsidRPr="004009D4">
        <w:rPr>
          <w:rFonts w:eastAsia="Times New Roman" w:cs="AdvP497E2"/>
          <w:szCs w:val="18"/>
          <w:lang w:bidi="en-US"/>
        </w:rPr>
        <w:t xml:space="preserve">run by </w:t>
      </w:r>
      <w:proofErr w:type="spellStart"/>
      <w:r w:rsidRPr="004009D4">
        <w:rPr>
          <w:rFonts w:eastAsia="Times New Roman" w:cs="AdvP497E2"/>
          <w:szCs w:val="18"/>
          <w:lang w:bidi="en-US"/>
        </w:rPr>
        <w:t>deCODE</w:t>
      </w:r>
      <w:proofErr w:type="spellEnd"/>
      <w:r w:rsidRPr="004009D4">
        <w:rPr>
          <w:rFonts w:eastAsia="Times New Roman" w:cs="AdvP497E2"/>
          <w:szCs w:val="18"/>
          <w:lang w:bidi="en-US"/>
        </w:rPr>
        <w:t xml:space="preserve"> Genetics (Reykjavik, Iceland). Prior to microarray hybridization the </w:t>
      </w:r>
      <w:proofErr w:type="spellStart"/>
      <w:r w:rsidRPr="004009D4">
        <w:rPr>
          <w:rFonts w:eastAsia="Times New Roman" w:cs="AdvP497E2"/>
          <w:szCs w:val="18"/>
          <w:lang w:bidi="en-US"/>
        </w:rPr>
        <w:t>PicoGreen</w:t>
      </w:r>
      <w:proofErr w:type="spellEnd"/>
      <w:r w:rsidRPr="004009D4">
        <w:rPr>
          <w:rFonts w:eastAsia="Times New Roman" w:cs="AdvP497E2"/>
          <w:szCs w:val="18"/>
          <w:lang w:bidi="en-US"/>
        </w:rPr>
        <w:t xml:space="preserve"> assay (Invitrogen Life Sciences, San Diego, California) was used to precisely quantify DNA, and concentrations were standardized to ensure the same quantity of DNA was loaded onto each microarray chip. Following quality control measures, DNA samples were hybridized to Illumina Human 370-Duo genomic microarray chips (Illumina Inc., San Diego, California) and subsequently processed and scanned according to established Illumina protocols. </w:t>
      </w:r>
      <w:proofErr w:type="gramStart"/>
      <w:r w:rsidRPr="004009D4">
        <w:rPr>
          <w:rFonts w:eastAsia="Times New Roman" w:cs="AdvP497E2"/>
          <w:szCs w:val="18"/>
          <w:lang w:bidi="en-US"/>
        </w:rPr>
        <w:t xml:space="preserve">Between-sample variability was minimized by running and scanning all chips on the same instruments during the same </w:t>
      </w:r>
      <w:r>
        <w:rPr>
          <w:rFonts w:eastAsia="Times New Roman" w:cs="AdvP497E2"/>
          <w:szCs w:val="18"/>
          <w:lang w:bidi="en-US"/>
        </w:rPr>
        <w:t xml:space="preserve">time </w:t>
      </w:r>
      <w:r w:rsidRPr="004009D4">
        <w:rPr>
          <w:rFonts w:eastAsia="Times New Roman" w:cs="AdvP497E2"/>
          <w:szCs w:val="18"/>
          <w:lang w:bidi="en-US"/>
        </w:rPr>
        <w:t>period</w:t>
      </w:r>
      <w:proofErr w:type="gramEnd"/>
      <w:r w:rsidRPr="004009D4">
        <w:rPr>
          <w:rFonts w:eastAsia="Times New Roman" w:cs="AdvP497E2"/>
          <w:szCs w:val="18"/>
          <w:lang w:bidi="en-US"/>
        </w:rPr>
        <w:t xml:space="preserve">. Two reference samples were included with each plate to enable determination of data quality and reproducibility. Raw intensity data were normalized and log ratios were calculated using </w:t>
      </w:r>
      <w:proofErr w:type="spellStart"/>
      <w:r w:rsidRPr="004009D4">
        <w:rPr>
          <w:rFonts w:eastAsia="Times New Roman" w:cs="AdvP497E2"/>
          <w:szCs w:val="18"/>
          <w:lang w:bidi="en-US"/>
        </w:rPr>
        <w:t>BeadStudio</w:t>
      </w:r>
      <w:proofErr w:type="spellEnd"/>
      <w:r w:rsidRPr="004009D4">
        <w:rPr>
          <w:rFonts w:eastAsia="Times New Roman" w:cs="AdvP497E2"/>
          <w:szCs w:val="18"/>
          <w:lang w:bidi="en-US"/>
        </w:rPr>
        <w:t xml:space="preserve"> Software (Illumina).</w:t>
      </w:r>
    </w:p>
    <w:p w14:paraId="2B0D4EF6" w14:textId="77777777" w:rsidR="007E31B8" w:rsidRDefault="007E31B8" w:rsidP="007E31B8">
      <w:pPr>
        <w:widowControl w:val="0"/>
        <w:autoSpaceDE w:val="0"/>
        <w:autoSpaceDN w:val="0"/>
        <w:adjustRightInd w:val="0"/>
        <w:rPr>
          <w:rFonts w:eastAsia="Times New Roman" w:cs="AdvP497E2"/>
          <w:szCs w:val="18"/>
          <w:lang w:bidi="en-US"/>
        </w:rPr>
      </w:pPr>
    </w:p>
    <w:p w14:paraId="389AF754" w14:textId="70026CD5" w:rsidR="007E31B8" w:rsidRDefault="007E31B8" w:rsidP="007E31B8">
      <w:pPr>
        <w:widowControl w:val="0"/>
        <w:autoSpaceDE w:val="0"/>
        <w:autoSpaceDN w:val="0"/>
        <w:adjustRightInd w:val="0"/>
        <w:rPr>
          <w:rFonts w:eastAsia="Times New Roman" w:cs="AdvP497E2"/>
          <w:szCs w:val="18"/>
          <w:lang w:bidi="en-US"/>
        </w:rPr>
      </w:pPr>
      <w:r>
        <w:rPr>
          <w:rFonts w:eastAsia="Times New Roman" w:cs="AdvP497E2"/>
          <w:szCs w:val="18"/>
          <w:lang w:bidi="en-US"/>
        </w:rPr>
        <w:t xml:space="preserve">Array data were rigorously </w:t>
      </w:r>
      <w:proofErr w:type="spellStart"/>
      <w:r>
        <w:rPr>
          <w:rFonts w:eastAsia="Times New Roman" w:cs="AdvP497E2"/>
          <w:szCs w:val="18"/>
          <w:lang w:bidi="en-US"/>
        </w:rPr>
        <w:t>QCed</w:t>
      </w:r>
      <w:proofErr w:type="spellEnd"/>
      <w:r>
        <w:rPr>
          <w:rFonts w:eastAsia="Times New Roman" w:cs="AdvP497E2"/>
          <w:szCs w:val="18"/>
          <w:lang w:bidi="en-US"/>
        </w:rPr>
        <w:t xml:space="preserve"> to remove poorly performing samples. In addition we identified and removed ethnic outliers from our primarily Caucasian sample collection using well-established methods</w:t>
      </w:r>
      <w:r>
        <w:rPr>
          <w:rFonts w:eastAsia="Times New Roman" w:cs="AdvP497E2"/>
          <w:szCs w:val="18"/>
          <w:lang w:bidi="en-US"/>
        </w:rPr>
        <w:fldChar w:fldCharType="begin"/>
      </w:r>
      <w:r w:rsidR="00145E85">
        <w:rPr>
          <w:rFonts w:eastAsia="Times New Roman" w:cs="AdvP497E2"/>
          <w:szCs w:val="18"/>
          <w:lang w:bidi="en-US"/>
        </w:rPr>
        <w:instrText xml:space="preserve"> ADDIN EN.CITE &lt;EndNote&gt;&lt;Cite&gt;&lt;Author&gt;Price&lt;/Author&gt;&lt;Year&gt;2006&lt;/Year&gt;&lt;RecNum&gt;152&lt;/RecNum&gt;&lt;DisplayText&gt;(1)&lt;/DisplayText&gt;&lt;record&gt;&lt;rec-number&gt;152&lt;/rec-number&gt;&lt;foreign-keys&gt;&lt;key app="EN" db-id="rxv20esxo9xfppef2t155exga0r2xdex0tse"&gt;152&lt;/key&gt;&lt;/foreign-keys&gt;&lt;ref-type name="Journal Article"&gt;17&lt;/ref-type&gt;&lt;contributors&gt;&lt;authors&gt;&lt;author&gt;Price, A. L.&lt;/author&gt;&lt;author&gt;Patterson, N. J.&lt;/author&gt;&lt;author&gt;Plenge, R. M.&lt;/author&gt;&lt;author&gt;Weinblatt, M. E.&lt;/author&gt;&lt;author&gt;Shadick, N. A.&lt;/author&gt;&lt;author&gt;Reich, D.&lt;/author&gt;&lt;/authors&gt;&lt;/contributors&gt;&lt;auth-address&gt;Department of Genetics, Harvard Medical School, Boston, Massachusetts 02115, USA. aprice@broad.mit.edu&lt;/auth-address&gt;&lt;titles&gt;&lt;title&gt;Principal components analysis corrects for stratification in genome-wide association studies&lt;/title&gt;&lt;secondary-title&gt;Nature genetics&lt;/secondary-title&gt;&lt;alt-title&gt;Nat Genet&lt;/alt-title&gt;&lt;/titles&gt;&lt;alt-periodical&gt;&lt;full-title&gt;Nat Genet&lt;/full-title&gt;&lt;/alt-periodical&gt;&lt;pages&gt;904-9&lt;/pages&gt;&lt;volume&gt;38&lt;/volume&gt;&lt;number&gt;8&lt;/number&gt;&lt;edition&gt;2006/07/25&lt;/edition&gt;&lt;keywords&gt;&lt;keyword&gt;Algorithms&lt;/keyword&gt;&lt;keyword&gt;Alleles&lt;/keyword&gt;&lt;keyword&gt;Case-Control Studies&lt;/keyword&gt;&lt;keyword&gt;Databases, Nucleic Acid&lt;/keyword&gt;&lt;keyword&gt;Genetic Markers&lt;/keyword&gt;&lt;keyword&gt;Genome, Human&lt;/keyword&gt;&lt;keyword&gt;Genomics/*statistics &amp;amp; numerical data&lt;/keyword&gt;&lt;keyword&gt;Genotype&lt;/keyword&gt;&lt;keyword&gt;Humans&lt;/keyword&gt;&lt;keyword&gt;Phenotype&lt;/keyword&gt;&lt;keyword&gt;Polymorphism, Single Nucleotide&lt;/keyword&gt;&lt;keyword&gt;Principal Component Analysis&lt;/keyword&gt;&lt;/keywords&gt;&lt;dates&gt;&lt;year&gt;2006&lt;/year&gt;&lt;pub-dates&gt;&lt;date&gt;Aug&lt;/date&gt;&lt;/pub-dates&gt;&lt;/dates&gt;&lt;isbn&gt;1061-4036 (Print)&amp;#xD;1061-4036 (Linking)&lt;/isbn&gt;&lt;accession-num&gt;16862161&lt;/accession-num&gt;&lt;work-type&gt;Research Support, Non-U.S. Gov&amp;apos;t&lt;/work-type&gt;&lt;urls&gt;&lt;related-urls&gt;&lt;url&gt;http://www.ncbi.nlm.nih.gov/pubmed/16862161&lt;/url&gt;&lt;/related-urls&gt;&lt;/urls&gt;&lt;electronic-resource-num&gt;10.1038/ng1847&lt;/electronic-resource-num&gt;&lt;language&gt;eng&lt;/language&gt;&lt;/record&gt;&lt;/Cite&gt;&lt;/EndNote&gt;</w:instrText>
      </w:r>
      <w:r>
        <w:rPr>
          <w:rFonts w:eastAsia="Times New Roman" w:cs="AdvP497E2"/>
          <w:szCs w:val="18"/>
          <w:lang w:bidi="en-US"/>
        </w:rPr>
        <w:fldChar w:fldCharType="separate"/>
      </w:r>
      <w:r w:rsidR="00145E85">
        <w:rPr>
          <w:rFonts w:eastAsia="Times New Roman" w:cs="AdvP497E2"/>
          <w:noProof/>
          <w:szCs w:val="18"/>
          <w:lang w:bidi="en-US"/>
        </w:rPr>
        <w:t>(</w:t>
      </w:r>
      <w:hyperlink w:anchor="_ENREF_1" w:tooltip="Price, 2006 #152" w:history="1">
        <w:r w:rsidR="00403BAC">
          <w:rPr>
            <w:rFonts w:eastAsia="Times New Roman" w:cs="AdvP497E2"/>
            <w:noProof/>
            <w:szCs w:val="18"/>
            <w:lang w:bidi="en-US"/>
          </w:rPr>
          <w:t>1</w:t>
        </w:r>
      </w:hyperlink>
      <w:r w:rsidR="00145E85">
        <w:rPr>
          <w:rFonts w:eastAsia="Times New Roman" w:cs="AdvP497E2"/>
          <w:noProof/>
          <w:szCs w:val="18"/>
          <w:lang w:bidi="en-US"/>
        </w:rPr>
        <w:t>)</w:t>
      </w:r>
      <w:r>
        <w:rPr>
          <w:rFonts w:eastAsia="Times New Roman" w:cs="AdvP497E2"/>
          <w:szCs w:val="18"/>
          <w:lang w:bidi="en-US"/>
        </w:rPr>
        <w:fldChar w:fldCharType="end"/>
      </w:r>
      <w:r>
        <w:rPr>
          <w:rFonts w:eastAsia="Times New Roman" w:cs="AdvP497E2"/>
          <w:szCs w:val="18"/>
          <w:lang w:bidi="en-US"/>
        </w:rPr>
        <w:t xml:space="preserve">. After these QCs steps there </w:t>
      </w:r>
      <w:r w:rsidRPr="00740FBF">
        <w:rPr>
          <w:rFonts w:eastAsia="Times New Roman" w:cs="AdvP497E2"/>
          <w:szCs w:val="18"/>
          <w:lang w:bidi="en-US"/>
        </w:rPr>
        <w:t>were 35 azoospermic, 4</w:t>
      </w:r>
      <w:r w:rsidR="00F7167E">
        <w:rPr>
          <w:rFonts w:eastAsia="Times New Roman" w:cs="AdvP497E2"/>
          <w:szCs w:val="18"/>
          <w:lang w:bidi="en-US"/>
        </w:rPr>
        <w:t>8</w:t>
      </w:r>
      <w:r w:rsidRPr="00740FBF">
        <w:rPr>
          <w:rFonts w:eastAsia="Times New Roman" w:cs="AdvP497E2"/>
          <w:szCs w:val="18"/>
          <w:lang w:bidi="en-US"/>
        </w:rPr>
        <w:t xml:space="preserve"> oligozoospermic </w:t>
      </w:r>
      <w:r>
        <w:rPr>
          <w:rFonts w:eastAsia="Times New Roman" w:cs="AdvP497E2"/>
          <w:szCs w:val="18"/>
          <w:lang w:bidi="en-US"/>
        </w:rPr>
        <w:t>and 62 control individual samples carried forward for analysis.</w:t>
      </w:r>
    </w:p>
    <w:p w14:paraId="2C0F21B1" w14:textId="77777777" w:rsidR="007E31B8" w:rsidRDefault="007E31B8" w:rsidP="007E31B8">
      <w:pPr>
        <w:widowControl w:val="0"/>
        <w:autoSpaceDE w:val="0"/>
        <w:autoSpaceDN w:val="0"/>
        <w:adjustRightInd w:val="0"/>
        <w:rPr>
          <w:rFonts w:eastAsia="Times New Roman" w:cs="AdvP497E2"/>
          <w:szCs w:val="18"/>
          <w:lang w:bidi="en-US"/>
        </w:rPr>
      </w:pPr>
    </w:p>
    <w:p w14:paraId="052472A2" w14:textId="297C2286" w:rsidR="0064489E" w:rsidRDefault="0064489E" w:rsidP="007E31B8">
      <w:pPr>
        <w:widowControl w:val="0"/>
        <w:autoSpaceDE w:val="0"/>
        <w:autoSpaceDN w:val="0"/>
        <w:adjustRightInd w:val="0"/>
        <w:rPr>
          <w:rFonts w:eastAsia="Times New Roman" w:cs="AdvP497E2"/>
          <w:i/>
          <w:szCs w:val="18"/>
          <w:lang w:bidi="en-US"/>
        </w:rPr>
      </w:pPr>
      <w:r>
        <w:rPr>
          <w:rFonts w:eastAsia="Times New Roman" w:cs="AdvP497E2"/>
          <w:i/>
          <w:szCs w:val="18"/>
          <w:lang w:bidi="en-US"/>
        </w:rPr>
        <w:t xml:space="preserve">Porto </w:t>
      </w:r>
    </w:p>
    <w:p w14:paraId="71C83A94" w14:textId="77777777" w:rsidR="0064489E" w:rsidRDefault="0064489E" w:rsidP="007E31B8">
      <w:pPr>
        <w:widowControl w:val="0"/>
        <w:autoSpaceDE w:val="0"/>
        <w:autoSpaceDN w:val="0"/>
        <w:adjustRightInd w:val="0"/>
        <w:rPr>
          <w:rFonts w:eastAsia="Times New Roman" w:cs="AdvP497E2"/>
          <w:i/>
          <w:szCs w:val="18"/>
          <w:lang w:bidi="en-US"/>
        </w:rPr>
      </w:pPr>
    </w:p>
    <w:p w14:paraId="5F3525F9" w14:textId="062EF2A7" w:rsidR="0064489E" w:rsidRPr="00860C81" w:rsidRDefault="0064489E" w:rsidP="0064489E">
      <w:pPr>
        <w:widowControl w:val="0"/>
        <w:autoSpaceDE w:val="0"/>
        <w:autoSpaceDN w:val="0"/>
        <w:adjustRightInd w:val="0"/>
        <w:rPr>
          <w:rFonts w:eastAsia="Times New Roman" w:cs="AdvP497E2"/>
          <w:szCs w:val="18"/>
          <w:lang w:val="en-GB" w:bidi="en-US"/>
        </w:rPr>
      </w:pPr>
      <w:r w:rsidRPr="00860C81">
        <w:rPr>
          <w:rFonts w:eastAsia="Times New Roman" w:cs="AdvP497E2"/>
          <w:szCs w:val="18"/>
          <w:lang w:val="en-GB" w:bidi="en-US"/>
        </w:rPr>
        <w:t xml:space="preserve">Samples were genotyped with Affymetrix Genome-Wide Human SNP Array 6.0 at </w:t>
      </w:r>
      <w:proofErr w:type="spellStart"/>
      <w:r w:rsidRPr="00860C81">
        <w:rPr>
          <w:rFonts w:eastAsia="Times New Roman" w:cs="AdvP497E2"/>
          <w:szCs w:val="18"/>
          <w:lang w:val="en-GB" w:bidi="en-US"/>
        </w:rPr>
        <w:t>CeGen</w:t>
      </w:r>
      <w:proofErr w:type="spellEnd"/>
      <w:r w:rsidRPr="00860C81">
        <w:rPr>
          <w:rFonts w:eastAsia="Times New Roman" w:cs="AdvP497E2"/>
          <w:szCs w:val="18"/>
          <w:lang w:val="en-GB" w:bidi="en-US"/>
        </w:rPr>
        <w:t xml:space="preserve"> (Spanish national genotyping centre, Santiago de </w:t>
      </w:r>
      <w:proofErr w:type="spellStart"/>
      <w:r w:rsidRPr="00860C81">
        <w:rPr>
          <w:rFonts w:eastAsia="Times New Roman" w:cs="AdvP497E2"/>
          <w:szCs w:val="18"/>
          <w:lang w:val="en-GB" w:bidi="en-US"/>
        </w:rPr>
        <w:t>Compostela</w:t>
      </w:r>
      <w:proofErr w:type="spellEnd"/>
      <w:r w:rsidRPr="00860C81">
        <w:rPr>
          <w:rFonts w:eastAsia="Times New Roman" w:cs="AdvP497E2"/>
          <w:szCs w:val="18"/>
          <w:lang w:val="en-GB" w:bidi="en-US"/>
        </w:rPr>
        <w:t xml:space="preserve"> node at the University Hospital) by outsourcing and 15 (out of 207) did not pass Affymetrix QC (7% failure).</w:t>
      </w:r>
      <w:r w:rsidR="00F7167E">
        <w:rPr>
          <w:rFonts w:eastAsia="Times New Roman" w:cs="AdvP497E2"/>
          <w:szCs w:val="18"/>
          <w:lang w:val="en-GB" w:bidi="en-US"/>
        </w:rPr>
        <w:t xml:space="preserve"> An additional 23 samples were removed that failed our own sample QC for CNV analysis or appeared as ethnic outliers. Note that, as described in the main text, a small number of Porto samples excluded from CNV analysis for technical reasons could be included for inbreeding analysis, as SNP genotyping accuracy is more robust to experimental noise.</w:t>
      </w:r>
    </w:p>
    <w:p w14:paraId="1A4531BE" w14:textId="77777777" w:rsidR="0064489E" w:rsidRDefault="0064489E" w:rsidP="007E31B8">
      <w:pPr>
        <w:widowControl w:val="0"/>
        <w:autoSpaceDE w:val="0"/>
        <w:autoSpaceDN w:val="0"/>
        <w:adjustRightInd w:val="0"/>
        <w:rPr>
          <w:rFonts w:eastAsia="Times New Roman" w:cs="AdvP497E2"/>
          <w:i/>
          <w:szCs w:val="18"/>
          <w:lang w:bidi="en-US"/>
        </w:rPr>
      </w:pPr>
    </w:p>
    <w:p w14:paraId="14FEBA78" w14:textId="0B444E7C" w:rsidR="0064489E" w:rsidRPr="0064489E" w:rsidRDefault="0064489E" w:rsidP="007E31B8">
      <w:pPr>
        <w:widowControl w:val="0"/>
        <w:autoSpaceDE w:val="0"/>
        <w:autoSpaceDN w:val="0"/>
        <w:adjustRightInd w:val="0"/>
        <w:rPr>
          <w:rFonts w:eastAsia="Times New Roman" w:cs="AdvP497E2"/>
          <w:i/>
          <w:szCs w:val="18"/>
          <w:lang w:bidi="en-US"/>
        </w:rPr>
      </w:pPr>
      <w:r>
        <w:rPr>
          <w:rFonts w:eastAsia="Times New Roman" w:cs="AdvP497E2"/>
          <w:i/>
          <w:szCs w:val="18"/>
          <w:lang w:bidi="en-US"/>
        </w:rPr>
        <w:t>New York</w:t>
      </w:r>
    </w:p>
    <w:p w14:paraId="624E52B8" w14:textId="77777777" w:rsidR="0064489E" w:rsidRDefault="0064489E" w:rsidP="007E31B8">
      <w:pPr>
        <w:widowControl w:val="0"/>
        <w:autoSpaceDE w:val="0"/>
        <w:autoSpaceDN w:val="0"/>
        <w:adjustRightInd w:val="0"/>
        <w:rPr>
          <w:rFonts w:eastAsia="Times New Roman" w:cs="AdvP497E2"/>
          <w:szCs w:val="18"/>
          <w:lang w:bidi="en-US"/>
        </w:rPr>
      </w:pPr>
    </w:p>
    <w:p w14:paraId="5B8C446A" w14:textId="281625B6" w:rsidR="007E31B8" w:rsidRDefault="00F7167E" w:rsidP="007E31B8">
      <w:pPr>
        <w:widowControl w:val="0"/>
        <w:autoSpaceDE w:val="0"/>
        <w:autoSpaceDN w:val="0"/>
        <w:adjustRightInd w:val="0"/>
        <w:rPr>
          <w:rFonts w:eastAsia="Times New Roman" w:cs="AdvP497E2"/>
          <w:szCs w:val="18"/>
          <w:lang w:bidi="en-US"/>
        </w:rPr>
      </w:pPr>
      <w:r>
        <w:rPr>
          <w:rFonts w:eastAsia="Times New Roman" w:cs="AdvP497E2"/>
          <w:szCs w:val="18"/>
          <w:lang w:bidi="en-US"/>
        </w:rPr>
        <w:t>Array d</w:t>
      </w:r>
      <w:r w:rsidR="007E31B8">
        <w:rPr>
          <w:rFonts w:eastAsia="Times New Roman" w:cs="AdvP497E2"/>
          <w:szCs w:val="18"/>
          <w:lang w:bidi="en-US"/>
        </w:rPr>
        <w:t xml:space="preserve">ata from the </w:t>
      </w:r>
      <w:r w:rsidR="00577F57">
        <w:rPr>
          <w:rFonts w:eastAsia="Times New Roman" w:cs="AdvP497E2"/>
          <w:szCs w:val="18"/>
          <w:lang w:bidi="en-US"/>
        </w:rPr>
        <w:t>New York</w:t>
      </w:r>
      <w:r w:rsidR="007E31B8">
        <w:rPr>
          <w:rFonts w:eastAsia="Times New Roman" w:cs="AdvP497E2"/>
          <w:szCs w:val="18"/>
          <w:lang w:bidi="en-US"/>
        </w:rPr>
        <w:t xml:space="preserve"> cohort were generated by screening genomic DNA, isolated from peripheral blood, on the Affymetrix 6.0 platform at the Genome Sciences Resource at Vanderbilt University (Nashville, Tennessee). </w:t>
      </w:r>
      <w:r>
        <w:rPr>
          <w:rFonts w:eastAsia="Times New Roman" w:cs="AdvP497E2"/>
          <w:szCs w:val="18"/>
          <w:lang w:bidi="en-US"/>
        </w:rPr>
        <w:t>After removing samples with known genetic causes of azoospermia, and ethnic outliers, 17 samples remained for analysis.</w:t>
      </w:r>
    </w:p>
    <w:p w14:paraId="3B1D1019" w14:textId="77777777" w:rsidR="00577F57" w:rsidRDefault="00577F57" w:rsidP="007E31B8">
      <w:pPr>
        <w:widowControl w:val="0"/>
        <w:autoSpaceDE w:val="0"/>
        <w:autoSpaceDN w:val="0"/>
        <w:adjustRightInd w:val="0"/>
        <w:rPr>
          <w:rFonts w:eastAsia="Times New Roman" w:cs="AdvP497E2"/>
          <w:szCs w:val="18"/>
          <w:lang w:bidi="en-US"/>
        </w:rPr>
      </w:pPr>
    </w:p>
    <w:p w14:paraId="5683AA0F" w14:textId="46F24371" w:rsidR="0064489E" w:rsidRDefault="0064489E" w:rsidP="007E31B8">
      <w:pPr>
        <w:widowControl w:val="0"/>
        <w:autoSpaceDE w:val="0"/>
        <w:autoSpaceDN w:val="0"/>
        <w:adjustRightInd w:val="0"/>
        <w:rPr>
          <w:rFonts w:eastAsia="Times New Roman" w:cs="AdvP497E2"/>
          <w:i/>
          <w:szCs w:val="18"/>
          <w:lang w:bidi="en-US"/>
        </w:rPr>
      </w:pPr>
      <w:r>
        <w:rPr>
          <w:rFonts w:eastAsia="Times New Roman" w:cs="AdvP497E2"/>
          <w:i/>
          <w:szCs w:val="18"/>
          <w:lang w:bidi="en-US"/>
        </w:rPr>
        <w:t>St. Louis</w:t>
      </w:r>
    </w:p>
    <w:p w14:paraId="298AA540" w14:textId="77777777" w:rsidR="0064489E" w:rsidRDefault="0064489E" w:rsidP="007E31B8">
      <w:pPr>
        <w:widowControl w:val="0"/>
        <w:autoSpaceDE w:val="0"/>
        <w:autoSpaceDN w:val="0"/>
        <w:adjustRightInd w:val="0"/>
        <w:rPr>
          <w:rFonts w:eastAsia="Times New Roman" w:cs="AdvP497E2"/>
          <w:i/>
          <w:szCs w:val="18"/>
          <w:lang w:bidi="en-US"/>
        </w:rPr>
      </w:pPr>
    </w:p>
    <w:p w14:paraId="571232EC" w14:textId="542C0F99" w:rsidR="0064489E" w:rsidRPr="0064489E" w:rsidRDefault="0064489E" w:rsidP="007E31B8">
      <w:pPr>
        <w:widowControl w:val="0"/>
        <w:autoSpaceDE w:val="0"/>
        <w:autoSpaceDN w:val="0"/>
        <w:adjustRightInd w:val="0"/>
        <w:rPr>
          <w:rFonts w:eastAsia="Times New Roman" w:cs="AdvP497E2"/>
          <w:szCs w:val="18"/>
          <w:lang w:bidi="en-US"/>
        </w:rPr>
      </w:pPr>
      <w:r>
        <w:rPr>
          <w:rFonts w:eastAsia="Times New Roman" w:cs="AdvP497E2"/>
          <w:szCs w:val="18"/>
          <w:lang w:bidi="en-US"/>
        </w:rPr>
        <w:t xml:space="preserve">Case samples were screened </w:t>
      </w:r>
      <w:r w:rsidR="00365080">
        <w:rPr>
          <w:rFonts w:eastAsia="Times New Roman" w:cs="AdvP497E2"/>
          <w:szCs w:val="18"/>
          <w:lang w:bidi="en-US"/>
        </w:rPr>
        <w:t xml:space="preserve">in two batches </w:t>
      </w:r>
      <w:r>
        <w:rPr>
          <w:rFonts w:eastAsia="Times New Roman" w:cs="AdvP497E2"/>
          <w:szCs w:val="18"/>
          <w:lang w:bidi="en-US"/>
        </w:rPr>
        <w:t xml:space="preserve">on the Illumina </w:t>
      </w:r>
      <w:proofErr w:type="spellStart"/>
      <w:r>
        <w:rPr>
          <w:rFonts w:eastAsia="Times New Roman" w:cs="AdvP497E2"/>
          <w:szCs w:val="18"/>
          <w:lang w:bidi="en-US"/>
        </w:rPr>
        <w:t>OmniExpress</w:t>
      </w:r>
      <w:proofErr w:type="spellEnd"/>
      <w:r>
        <w:rPr>
          <w:rFonts w:eastAsia="Times New Roman" w:cs="AdvP497E2"/>
          <w:szCs w:val="18"/>
          <w:lang w:bidi="en-US"/>
        </w:rPr>
        <w:t xml:space="preserve"> 12-plex array at the Genome Technology Access Center of Washington University (gtac.wustl.edu). One hundred male control samples were genotyped on the same platform in the same </w:t>
      </w:r>
      <w:r>
        <w:rPr>
          <w:rFonts w:eastAsia="Times New Roman" w:cs="AdvP497E2"/>
          <w:szCs w:val="18"/>
          <w:lang w:bidi="en-US"/>
        </w:rPr>
        <w:lastRenderedPageBreak/>
        <w:t xml:space="preserve">center by </w:t>
      </w:r>
      <w:r w:rsidR="00C3771C">
        <w:rPr>
          <w:rFonts w:eastAsia="Times New Roman" w:cs="AdvP497E2"/>
          <w:szCs w:val="18"/>
          <w:lang w:bidi="en-US"/>
        </w:rPr>
        <w:t>the COGA group</w:t>
      </w:r>
      <w:r w:rsidR="00365080">
        <w:rPr>
          <w:rFonts w:eastAsia="Times New Roman" w:cs="AdvP497E2"/>
          <w:szCs w:val="18"/>
          <w:lang w:bidi="en-US"/>
        </w:rPr>
        <w:t xml:space="preserve"> in a single batch</w:t>
      </w:r>
      <w:r w:rsidR="00C3771C">
        <w:rPr>
          <w:rFonts w:eastAsia="Times New Roman" w:cs="AdvP497E2"/>
          <w:szCs w:val="18"/>
          <w:lang w:bidi="en-US"/>
        </w:rPr>
        <w:t>.</w:t>
      </w:r>
      <w:r w:rsidR="00F7167E">
        <w:rPr>
          <w:rFonts w:eastAsia="Times New Roman" w:cs="AdvP497E2"/>
          <w:szCs w:val="18"/>
          <w:lang w:bidi="en-US"/>
        </w:rPr>
        <w:t xml:space="preserve"> Ten case samples were removed that failed array QC, displayed a whole-chromosome aneuploidy, or appeared as ethnic outliers, leaving 61 samples for the primary analysis.</w:t>
      </w:r>
    </w:p>
    <w:p w14:paraId="141FF870" w14:textId="77777777" w:rsidR="0064489E" w:rsidRDefault="0064489E" w:rsidP="007E31B8">
      <w:pPr>
        <w:widowControl w:val="0"/>
        <w:autoSpaceDE w:val="0"/>
        <w:autoSpaceDN w:val="0"/>
        <w:adjustRightInd w:val="0"/>
        <w:rPr>
          <w:rFonts w:eastAsia="Times New Roman" w:cs="AdvP497E2"/>
          <w:szCs w:val="18"/>
          <w:lang w:bidi="en-US"/>
        </w:rPr>
      </w:pPr>
    </w:p>
    <w:p w14:paraId="515A6048" w14:textId="77777777" w:rsidR="007E31B8" w:rsidRDefault="007E31B8" w:rsidP="007E31B8">
      <w:pPr>
        <w:rPr>
          <w:b/>
        </w:rPr>
      </w:pPr>
      <w:r>
        <w:rPr>
          <w:b/>
        </w:rPr>
        <w:t>CNV Methods</w:t>
      </w:r>
    </w:p>
    <w:p w14:paraId="61CDCDC6" w14:textId="77777777" w:rsidR="006A6063" w:rsidRDefault="006A6063" w:rsidP="007E31B8">
      <w:pPr>
        <w:rPr>
          <w:b/>
        </w:rPr>
      </w:pPr>
    </w:p>
    <w:p w14:paraId="67D50B83" w14:textId="450DEEC9" w:rsidR="00C3771C" w:rsidRDefault="00C3771C" w:rsidP="007E31B8">
      <w:pPr>
        <w:rPr>
          <w:i/>
        </w:rPr>
      </w:pPr>
      <w:r>
        <w:rPr>
          <w:i/>
        </w:rPr>
        <w:t>Illumina Platforms</w:t>
      </w:r>
    </w:p>
    <w:p w14:paraId="73279626" w14:textId="77777777" w:rsidR="00C3771C" w:rsidRPr="00C3771C" w:rsidRDefault="00C3771C" w:rsidP="007E31B8">
      <w:pPr>
        <w:rPr>
          <w:i/>
        </w:rPr>
      </w:pPr>
    </w:p>
    <w:p w14:paraId="254B1624" w14:textId="000FF4DA" w:rsidR="00C3771C" w:rsidRDefault="007E31B8" w:rsidP="007E31B8">
      <w:pPr>
        <w:widowControl w:val="0"/>
        <w:autoSpaceDE w:val="0"/>
        <w:autoSpaceDN w:val="0"/>
        <w:adjustRightInd w:val="0"/>
        <w:rPr>
          <w:rFonts w:eastAsia="Times New Roman" w:cs="AdvP497E2"/>
          <w:szCs w:val="18"/>
          <w:lang w:bidi="en-US"/>
        </w:rPr>
      </w:pPr>
      <w:r>
        <w:rPr>
          <w:rFonts w:eastAsia="Times New Roman" w:cs="AdvP497E2"/>
          <w:szCs w:val="18"/>
          <w:lang w:bidi="en-US"/>
        </w:rPr>
        <w:t>Three CNV calling algorithms were used to generate CNV maps for each individual: GADA, a sparse Bayesian learning approach</w:t>
      </w:r>
      <w:r>
        <w:rPr>
          <w:rFonts w:eastAsia="Times New Roman" w:cs="AdvP497E2"/>
          <w:szCs w:val="18"/>
          <w:lang w:bidi="en-US"/>
        </w:rPr>
        <w:fldChar w:fldCharType="begin">
          <w:fldData xml:space="preserve">PEVuZE5vdGU+PENpdGU+PEF1dGhvcj5QaXF1ZS1SZWdpPC9BdXRob3I+PFllYXI+MjAwOTwvWWVh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</w:fldData>
        </w:fldChar>
      </w:r>
      <w:r w:rsidR="006A6063">
        <w:rPr>
          <w:rFonts w:eastAsia="Times New Roman" w:cs="AdvP497E2"/>
          <w:szCs w:val="18"/>
          <w:lang w:bidi="en-US"/>
        </w:rPr>
        <w:instrText xml:space="preserve"> ADDIN EN.CITE </w:instrText>
      </w:r>
      <w:r w:rsidR="006A6063">
        <w:rPr>
          <w:rFonts w:eastAsia="Times New Roman" w:cs="AdvP497E2"/>
          <w:szCs w:val="18"/>
          <w:lang w:bidi="en-US"/>
        </w:rPr>
        <w:fldChar w:fldCharType="begin">
          <w:fldData xml:space="preserve">PEVuZE5vdGU+PENpdGU+PEF1dGhvcj5QaXF1ZS1SZWdpPC9BdXRob3I+PFllYXI+MjAwOTwvWWVh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</w:fldData>
        </w:fldChar>
      </w:r>
      <w:r w:rsidR="006A6063">
        <w:rPr>
          <w:rFonts w:eastAsia="Times New Roman" w:cs="AdvP497E2"/>
          <w:szCs w:val="18"/>
          <w:lang w:bidi="en-US"/>
        </w:rPr>
        <w:instrText xml:space="preserve"> ADDIN EN.CITE.DATA </w:instrText>
      </w:r>
      <w:r w:rsidR="006A6063">
        <w:rPr>
          <w:rFonts w:eastAsia="Times New Roman" w:cs="AdvP497E2"/>
          <w:szCs w:val="18"/>
          <w:lang w:bidi="en-US"/>
        </w:rPr>
      </w:r>
      <w:r w:rsidR="006A6063">
        <w:rPr>
          <w:rFonts w:eastAsia="Times New Roman" w:cs="AdvP497E2"/>
          <w:szCs w:val="18"/>
          <w:lang w:bidi="en-US"/>
        </w:rPr>
        <w:fldChar w:fldCharType="end"/>
      </w:r>
      <w:r>
        <w:rPr>
          <w:rFonts w:eastAsia="Times New Roman" w:cs="AdvP497E2"/>
          <w:szCs w:val="18"/>
          <w:lang w:bidi="en-US"/>
        </w:rPr>
      </w:r>
      <w:r>
        <w:rPr>
          <w:rFonts w:eastAsia="Times New Roman" w:cs="AdvP497E2"/>
          <w:szCs w:val="18"/>
          <w:lang w:bidi="en-US"/>
        </w:rPr>
        <w:fldChar w:fldCharType="separate"/>
      </w:r>
      <w:r w:rsidR="006A6063">
        <w:rPr>
          <w:rFonts w:eastAsia="Times New Roman" w:cs="AdvP497E2"/>
          <w:noProof/>
          <w:szCs w:val="18"/>
          <w:lang w:bidi="en-US"/>
        </w:rPr>
        <w:t>(</w:t>
      </w:r>
      <w:hyperlink w:anchor="_ENREF_4" w:tooltip="Pique-Regi, 2009 #110" w:history="1">
        <w:r w:rsidR="00403BAC">
          <w:rPr>
            <w:rFonts w:eastAsia="Times New Roman" w:cs="AdvP497E2"/>
            <w:noProof/>
            <w:szCs w:val="18"/>
            <w:lang w:bidi="en-US"/>
          </w:rPr>
          <w:t>4</w:t>
        </w:r>
      </w:hyperlink>
      <w:r w:rsidR="006A6063">
        <w:rPr>
          <w:rFonts w:eastAsia="Times New Roman" w:cs="AdvP497E2"/>
          <w:noProof/>
          <w:szCs w:val="18"/>
          <w:lang w:bidi="en-US"/>
        </w:rPr>
        <w:t>)</w:t>
      </w:r>
      <w:r>
        <w:rPr>
          <w:rFonts w:eastAsia="Times New Roman" w:cs="AdvP497E2"/>
          <w:szCs w:val="18"/>
          <w:lang w:bidi="en-US"/>
        </w:rPr>
        <w:fldChar w:fldCharType="end"/>
      </w:r>
      <w:r>
        <w:rPr>
          <w:rFonts w:eastAsia="Times New Roman" w:cs="AdvP497E2"/>
          <w:szCs w:val="18"/>
          <w:lang w:bidi="en-US"/>
        </w:rPr>
        <w:t xml:space="preserve">; </w:t>
      </w:r>
      <w:proofErr w:type="spellStart"/>
      <w:r>
        <w:rPr>
          <w:rFonts w:eastAsia="Times New Roman" w:cs="AdvP497E2"/>
          <w:szCs w:val="18"/>
          <w:lang w:bidi="en-US"/>
        </w:rPr>
        <w:t>PennCNV</w:t>
      </w:r>
      <w:proofErr w:type="spellEnd"/>
      <w:r>
        <w:rPr>
          <w:rFonts w:eastAsia="Times New Roman" w:cs="AdvP497E2"/>
          <w:szCs w:val="18"/>
          <w:lang w:bidi="en-US"/>
        </w:rPr>
        <w:t>, a Hidden Markov Model (HMM) based method originally designed for the Illumina platform</w:t>
      </w:r>
      <w:r>
        <w:rPr>
          <w:rFonts w:eastAsia="Times New Roman" w:cs="AdvP497E2"/>
          <w:szCs w:val="18"/>
          <w:lang w:bidi="en-US"/>
        </w:rPr>
        <w:fldChar w:fldCharType="begin"/>
      </w:r>
      <w:r w:rsidR="006A6063">
        <w:rPr>
          <w:rFonts w:eastAsia="Times New Roman" w:cs="AdvP497E2"/>
          <w:szCs w:val="18"/>
          <w:lang w:bidi="en-US"/>
        </w:rPr>
        <w:instrText xml:space="preserve"> ADDIN EN.CITE &lt;EndNote&gt;&lt;Cite&gt;&lt;Author&gt;Wang&lt;/Author&gt;&lt;Year&gt;2007&lt;/Year&gt;&lt;RecNum&gt;111&lt;/RecNum&gt;&lt;DisplayText&gt;(5)&lt;/DisplayText&gt;&lt;record&gt;&lt;rec-number&gt;111&lt;/rec-number&gt;&lt;foreign-keys&gt;&lt;key app="EN" db-id="rxv20esxo9xfppef2t155exga0r2xdex0tse"&gt;111&lt;/key&gt;&lt;/foreign-keys&gt;&lt;ref-type name="Journal Article"&gt;17&lt;/ref-type&gt;&lt;contributors&gt;&lt;authors&gt;&lt;author&gt;Wang, K.&lt;/author&gt;&lt;author&gt;Li, M.&lt;/author&gt;&lt;author&gt;Hadley, D.&lt;/author&gt;&lt;author&gt;Liu, R.&lt;/author&gt;&lt;author&gt;Glessner, J.&lt;/author&gt;&lt;author&gt;Grant, S. F.&lt;/author&gt;&lt;author&gt;Hakonarson, H.&lt;/author&gt;&lt;author&gt;Bucan, M.&lt;/author&gt;&lt;/authors&gt;&lt;/contributors&gt;&lt;auth-address&gt;Department of Genetics, University of Pennsylvania, Philadelphia, Pennsylvania 19104, USA.&lt;/auth-address&gt;&lt;titles&gt;&lt;title&gt;PennCNV: an integrated hidden Markov model designed for high-resolution copy number variation detection in whole-genome SNP genotyping data&lt;/title&gt;&lt;secondary-title&gt;Genome research&lt;/secondary-title&gt;&lt;alt-title&gt;Genome Res&lt;/alt-title&gt;&lt;/titles&gt;&lt;periodical&gt;&lt;full-title&gt;Genome research&lt;/full-title&gt;&lt;abbr-1&gt;Genome Res&lt;/abbr-1&gt;&lt;/periodical&gt;&lt;alt-periodical&gt;&lt;full-title&gt;Genome research&lt;/full-title&gt;&lt;abbr-1&gt;Genome Res&lt;/abbr-1&gt;&lt;/alt-periodical&gt;&lt;pages&gt;1665-74&lt;/pages&gt;&lt;volume&gt;17&lt;/volume&gt;&lt;number&gt;11&lt;/number&gt;&lt;edition&gt;2007/10/09&lt;/edition&gt;&lt;keywords&gt;&lt;keyword&gt;*Gene Dosage&lt;/keyword&gt;&lt;keyword&gt;*Genetic Variation&lt;/keyword&gt;&lt;keyword&gt;*Genome, Human&lt;/keyword&gt;&lt;keyword&gt;Genotype&lt;/keyword&gt;&lt;keyword&gt;Humans&lt;/keyword&gt;&lt;keyword&gt;*Markov Chains&lt;/keyword&gt;&lt;keyword&gt;Models, Statistical&lt;/keyword&gt;&lt;keyword&gt;*Polymorphism, Single Nucleotide&lt;/keyword&gt;&lt;/keywords&gt;&lt;dates&gt;&lt;year&gt;2007&lt;/year&gt;&lt;pub-dates&gt;&lt;date&gt;Nov&lt;/date&gt;&lt;/pub-dates&gt;&lt;/dates&gt;&lt;isbn&gt;1088-9051 (Print)&amp;#xD;1088-9051 (Linking)&lt;/isbn&gt;&lt;accession-num&gt;17921354&lt;/accession-num&gt;&lt;work-type&gt;Research Support, N.I.H., Extramural&amp;#xD;Research Support, Non-U.S. Gov&amp;apos;t&lt;/work-type&gt;&lt;urls&gt;&lt;related-urls&gt;&lt;url&gt;http://www.ncbi.nlm.nih.gov/pubmed/17921354&lt;/url&gt;&lt;/related-urls&gt;&lt;/urls&gt;&lt;custom2&gt;2045149&lt;/custom2&gt;&lt;electronic-resource-num&gt;10.1101/gr.6861907&lt;/electronic-resource-num&gt;&lt;language&gt;eng&lt;/language&gt;&lt;/record&gt;&lt;/Cite&gt;&lt;/EndNote&gt;</w:instrText>
      </w:r>
      <w:r>
        <w:rPr>
          <w:rFonts w:eastAsia="Times New Roman" w:cs="AdvP497E2"/>
          <w:szCs w:val="18"/>
          <w:lang w:bidi="en-US"/>
        </w:rPr>
        <w:fldChar w:fldCharType="separate"/>
      </w:r>
      <w:r w:rsidR="006A6063">
        <w:rPr>
          <w:rFonts w:eastAsia="Times New Roman" w:cs="AdvP497E2"/>
          <w:noProof/>
          <w:szCs w:val="18"/>
          <w:lang w:bidi="en-US"/>
        </w:rPr>
        <w:t>(</w:t>
      </w:r>
      <w:hyperlink w:anchor="_ENREF_5" w:tooltip="Wang, 2007 #111" w:history="1">
        <w:r w:rsidR="00403BAC">
          <w:rPr>
            <w:rFonts w:eastAsia="Times New Roman" w:cs="AdvP497E2"/>
            <w:noProof/>
            <w:szCs w:val="18"/>
            <w:lang w:bidi="en-US"/>
          </w:rPr>
          <w:t>5</w:t>
        </w:r>
      </w:hyperlink>
      <w:r w:rsidR="006A6063">
        <w:rPr>
          <w:rFonts w:eastAsia="Times New Roman" w:cs="AdvP497E2"/>
          <w:noProof/>
          <w:szCs w:val="18"/>
          <w:lang w:bidi="en-US"/>
        </w:rPr>
        <w:t>)</w:t>
      </w:r>
      <w:r>
        <w:rPr>
          <w:rFonts w:eastAsia="Times New Roman" w:cs="AdvP497E2"/>
          <w:szCs w:val="18"/>
          <w:lang w:bidi="en-US"/>
        </w:rPr>
        <w:fldChar w:fldCharType="end"/>
      </w:r>
      <w:r>
        <w:rPr>
          <w:rFonts w:eastAsia="Times New Roman" w:cs="AdvP497E2"/>
          <w:szCs w:val="18"/>
          <w:lang w:bidi="en-US"/>
        </w:rPr>
        <w:t xml:space="preserve">; and </w:t>
      </w:r>
      <w:proofErr w:type="spellStart"/>
      <w:r>
        <w:rPr>
          <w:rFonts w:eastAsia="Times New Roman" w:cs="AdvP497E2"/>
          <w:szCs w:val="18"/>
          <w:lang w:bidi="en-US"/>
        </w:rPr>
        <w:t>QuantiSNP</w:t>
      </w:r>
      <w:proofErr w:type="spellEnd"/>
      <w:r>
        <w:rPr>
          <w:rFonts w:eastAsia="Times New Roman" w:cs="AdvP497E2"/>
          <w:szCs w:val="18"/>
          <w:lang w:bidi="en-US"/>
        </w:rPr>
        <w:t xml:space="preserve"> 2.0, another HMM-based method for Illumina</w:t>
      </w:r>
      <w:r>
        <w:rPr>
          <w:rFonts w:eastAsia="Times New Roman" w:cs="AdvP497E2"/>
          <w:szCs w:val="18"/>
          <w:lang w:bidi="en-US"/>
        </w:rPr>
        <w:fldChar w:fldCharType="begin">
          <w:fldData xml:space="preserve">PEVuZE5vdGU+PENpdGU+PEF1dGhvcj5Db2xlbGxhPC9BdXRob3I+PFllYXI+MjAwNzwvWWVhcj48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</w:fldData>
        </w:fldChar>
      </w:r>
      <w:r w:rsidR="006A6063">
        <w:rPr>
          <w:rFonts w:eastAsia="Times New Roman" w:cs="AdvP497E2"/>
          <w:szCs w:val="18"/>
          <w:lang w:bidi="en-US"/>
        </w:rPr>
        <w:instrText xml:space="preserve"> ADDIN EN.CITE </w:instrText>
      </w:r>
      <w:r w:rsidR="006A6063">
        <w:rPr>
          <w:rFonts w:eastAsia="Times New Roman" w:cs="AdvP497E2"/>
          <w:szCs w:val="18"/>
          <w:lang w:bidi="en-US"/>
        </w:rPr>
        <w:fldChar w:fldCharType="begin">
          <w:fldData xml:space="preserve">PEVuZE5vdGU+PENpdGU+PEF1dGhvcj5Db2xlbGxhPC9BdXRob3I+PFllYXI+MjAwNzwvWWVhcj48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</w:fldData>
        </w:fldChar>
      </w:r>
      <w:r w:rsidR="006A6063">
        <w:rPr>
          <w:rFonts w:eastAsia="Times New Roman" w:cs="AdvP497E2"/>
          <w:szCs w:val="18"/>
          <w:lang w:bidi="en-US"/>
        </w:rPr>
        <w:instrText xml:space="preserve"> ADDIN EN.CITE.DATA </w:instrText>
      </w:r>
      <w:r w:rsidR="006A6063">
        <w:rPr>
          <w:rFonts w:eastAsia="Times New Roman" w:cs="AdvP497E2"/>
          <w:szCs w:val="18"/>
          <w:lang w:bidi="en-US"/>
        </w:rPr>
      </w:r>
      <w:r w:rsidR="006A6063">
        <w:rPr>
          <w:rFonts w:eastAsia="Times New Roman" w:cs="AdvP497E2"/>
          <w:szCs w:val="18"/>
          <w:lang w:bidi="en-US"/>
        </w:rPr>
        <w:fldChar w:fldCharType="end"/>
      </w:r>
      <w:r>
        <w:rPr>
          <w:rFonts w:eastAsia="Times New Roman" w:cs="AdvP497E2"/>
          <w:szCs w:val="18"/>
          <w:lang w:bidi="en-US"/>
        </w:rPr>
      </w:r>
      <w:r>
        <w:rPr>
          <w:rFonts w:eastAsia="Times New Roman" w:cs="AdvP497E2"/>
          <w:szCs w:val="18"/>
          <w:lang w:bidi="en-US"/>
        </w:rPr>
        <w:fldChar w:fldCharType="separate"/>
      </w:r>
      <w:r w:rsidR="006A6063">
        <w:rPr>
          <w:rFonts w:eastAsia="Times New Roman" w:cs="AdvP497E2"/>
          <w:noProof/>
          <w:szCs w:val="18"/>
          <w:lang w:bidi="en-US"/>
        </w:rPr>
        <w:t>(</w:t>
      </w:r>
      <w:hyperlink w:anchor="_ENREF_6" w:tooltip="Colella, 2007 #112" w:history="1">
        <w:r w:rsidR="00403BAC">
          <w:rPr>
            <w:rFonts w:eastAsia="Times New Roman" w:cs="AdvP497E2"/>
            <w:noProof/>
            <w:szCs w:val="18"/>
            <w:lang w:bidi="en-US"/>
          </w:rPr>
          <w:t>6</w:t>
        </w:r>
      </w:hyperlink>
      <w:r w:rsidR="006A6063">
        <w:rPr>
          <w:rFonts w:eastAsia="Times New Roman" w:cs="AdvP497E2"/>
          <w:noProof/>
          <w:szCs w:val="18"/>
          <w:lang w:bidi="en-US"/>
        </w:rPr>
        <w:t>)</w:t>
      </w:r>
      <w:r>
        <w:rPr>
          <w:rFonts w:eastAsia="Times New Roman" w:cs="AdvP497E2"/>
          <w:szCs w:val="18"/>
          <w:lang w:bidi="en-US"/>
        </w:rPr>
        <w:fldChar w:fldCharType="end"/>
      </w:r>
      <w:r>
        <w:rPr>
          <w:rFonts w:eastAsia="Times New Roman" w:cs="AdvP497E2"/>
          <w:szCs w:val="18"/>
          <w:lang w:bidi="en-US"/>
        </w:rPr>
        <w:t xml:space="preserve">. </w:t>
      </w:r>
      <w:proofErr w:type="spellStart"/>
      <w:r>
        <w:rPr>
          <w:rFonts w:eastAsia="Times New Roman" w:cs="AdvP497E2"/>
          <w:szCs w:val="18"/>
          <w:lang w:bidi="en-US"/>
        </w:rPr>
        <w:t>QuantiSNP</w:t>
      </w:r>
      <w:proofErr w:type="spellEnd"/>
      <w:r>
        <w:rPr>
          <w:rFonts w:eastAsia="Times New Roman" w:cs="AdvP497E2"/>
          <w:szCs w:val="18"/>
          <w:lang w:bidi="en-US"/>
        </w:rPr>
        <w:t xml:space="preserve"> and </w:t>
      </w:r>
      <w:proofErr w:type="spellStart"/>
      <w:r>
        <w:rPr>
          <w:rFonts w:eastAsia="Times New Roman" w:cs="AdvP497E2"/>
          <w:szCs w:val="18"/>
          <w:lang w:bidi="en-US"/>
        </w:rPr>
        <w:t>PennCNV</w:t>
      </w:r>
      <w:proofErr w:type="spellEnd"/>
      <w:r>
        <w:rPr>
          <w:rFonts w:eastAsia="Times New Roman" w:cs="AdvP497E2"/>
          <w:szCs w:val="18"/>
          <w:lang w:bidi="en-US"/>
        </w:rPr>
        <w:t xml:space="preserve"> were run with default settings, and GADA was run using the options “-a 2 –T 5 –M 3”.  A criterion of 50% reciprocal overlap between two calls was used to define two calls as identifying the same events, and all CNVs called by at least two algorithms were retained for analysis. </w:t>
      </w:r>
    </w:p>
    <w:p w14:paraId="41ADB4CD" w14:textId="77777777" w:rsidR="00C3771C" w:rsidRDefault="00C3771C" w:rsidP="007E31B8">
      <w:pPr>
        <w:widowControl w:val="0"/>
        <w:autoSpaceDE w:val="0"/>
        <w:autoSpaceDN w:val="0"/>
        <w:adjustRightInd w:val="0"/>
        <w:rPr>
          <w:rFonts w:eastAsia="Times New Roman" w:cs="AdvP497E2"/>
          <w:szCs w:val="18"/>
          <w:lang w:bidi="en-US"/>
        </w:rPr>
      </w:pPr>
    </w:p>
    <w:p w14:paraId="697515B0" w14:textId="0020D1E4" w:rsidR="00C3771C" w:rsidRDefault="00C3771C" w:rsidP="007E31B8">
      <w:pPr>
        <w:widowControl w:val="0"/>
        <w:autoSpaceDE w:val="0"/>
        <w:autoSpaceDN w:val="0"/>
        <w:adjustRightInd w:val="0"/>
        <w:rPr>
          <w:rFonts w:eastAsia="Times New Roman" w:cs="AdvP497E2"/>
          <w:i/>
          <w:szCs w:val="18"/>
          <w:lang w:bidi="en-US"/>
        </w:rPr>
      </w:pPr>
      <w:r>
        <w:rPr>
          <w:rFonts w:eastAsia="Times New Roman" w:cs="AdvP497E2"/>
          <w:i/>
          <w:szCs w:val="18"/>
          <w:lang w:bidi="en-US"/>
        </w:rPr>
        <w:t>Affymetrix Platform</w:t>
      </w:r>
    </w:p>
    <w:p w14:paraId="33F2AE98" w14:textId="77777777" w:rsidR="00C3771C" w:rsidRDefault="00C3771C" w:rsidP="007E31B8">
      <w:pPr>
        <w:widowControl w:val="0"/>
        <w:autoSpaceDE w:val="0"/>
        <w:autoSpaceDN w:val="0"/>
        <w:adjustRightInd w:val="0"/>
        <w:rPr>
          <w:rFonts w:eastAsia="Times New Roman" w:cs="AdvP497E2"/>
          <w:i/>
          <w:szCs w:val="18"/>
          <w:lang w:bidi="en-US"/>
        </w:rPr>
      </w:pPr>
    </w:p>
    <w:p w14:paraId="0620D50C" w14:textId="16D74FB2" w:rsidR="00C3771C" w:rsidRDefault="00A07BD7" w:rsidP="007E31B8">
      <w:pPr>
        <w:widowControl w:val="0"/>
        <w:autoSpaceDE w:val="0"/>
        <w:autoSpaceDN w:val="0"/>
        <w:adjustRightInd w:val="0"/>
        <w:rPr>
          <w:rFonts w:eastAsia="Times New Roman" w:cs="AdvP497E2"/>
          <w:szCs w:val="18"/>
          <w:lang w:bidi="en-US"/>
        </w:rPr>
      </w:pPr>
      <w:r>
        <w:rPr>
          <w:rFonts w:eastAsia="Times New Roman" w:cs="AdvP497E2"/>
          <w:szCs w:val="18"/>
          <w:lang w:bidi="en-US"/>
        </w:rPr>
        <w:t xml:space="preserve">Calling was performed using the </w:t>
      </w:r>
      <w:proofErr w:type="spellStart"/>
      <w:r>
        <w:rPr>
          <w:rFonts w:eastAsia="Times New Roman" w:cs="AdvP497E2"/>
          <w:szCs w:val="18"/>
          <w:lang w:bidi="en-US"/>
        </w:rPr>
        <w:t>Birdsuite</w:t>
      </w:r>
      <w:proofErr w:type="spellEnd"/>
      <w:r>
        <w:rPr>
          <w:rFonts w:eastAsia="Times New Roman" w:cs="AdvP497E2"/>
          <w:szCs w:val="18"/>
          <w:lang w:bidi="en-US"/>
        </w:rPr>
        <w:t xml:space="preserve"> package by a pipeline previously </w:t>
      </w:r>
      <w:r w:rsidRPr="00523EC4">
        <w:rPr>
          <w:rFonts w:eastAsia="Times New Roman" w:cs="AdvP497E2"/>
          <w:szCs w:val="18"/>
          <w:lang w:bidi="en-US"/>
        </w:rPr>
        <w:t>described</w:t>
      </w:r>
      <w:r w:rsidR="00523EC4" w:rsidRPr="00523EC4">
        <w:rPr>
          <w:rFonts w:eastAsia="Times New Roman" w:cs="AdvP497E2"/>
          <w:szCs w:val="18"/>
          <w:lang w:bidi="en-US"/>
        </w:rPr>
        <w:t xml:space="preserve"> </w:t>
      </w:r>
      <w:r w:rsidR="00523EC4" w:rsidRPr="00523EC4">
        <w:rPr>
          <w:rFonts w:eastAsia="Times New Roman" w:cs="AdvP497E2"/>
          <w:szCs w:val="18"/>
          <w:lang w:bidi="en-US"/>
        </w:rPr>
        <w:fldChar w:fldCharType="begin">
          <w:fldData xml:space="preserve">PEVuZE5vdGU+PENpdGU+PEF1dGhvcj5Cb2NodWtvdmE8L0F1dGhvcj48WWVhcj4yMDEwPC9ZZWFy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</w:fldData>
        </w:fldChar>
      </w:r>
      <w:r w:rsidR="006A6063">
        <w:rPr>
          <w:rFonts w:eastAsia="Times New Roman" w:cs="AdvP497E2"/>
          <w:szCs w:val="18"/>
          <w:lang w:bidi="en-US"/>
        </w:rPr>
        <w:instrText xml:space="preserve"> ADDIN EN.CITE </w:instrText>
      </w:r>
      <w:r w:rsidR="006A6063">
        <w:rPr>
          <w:rFonts w:eastAsia="Times New Roman" w:cs="AdvP497E2"/>
          <w:szCs w:val="18"/>
          <w:lang w:bidi="en-US"/>
        </w:rPr>
        <w:fldChar w:fldCharType="begin">
          <w:fldData xml:space="preserve">PEVuZE5vdGU+PENpdGU+PEF1dGhvcj5Cb2NodWtvdmE8L0F1dGhvcj48WWVhcj4yMDEwPC9ZZWFy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</w:fldData>
        </w:fldChar>
      </w:r>
      <w:r w:rsidR="006A6063">
        <w:rPr>
          <w:rFonts w:eastAsia="Times New Roman" w:cs="AdvP497E2"/>
          <w:szCs w:val="18"/>
          <w:lang w:bidi="en-US"/>
        </w:rPr>
        <w:instrText xml:space="preserve"> ADDIN EN.CITE.DATA </w:instrText>
      </w:r>
      <w:r w:rsidR="006A6063">
        <w:rPr>
          <w:rFonts w:eastAsia="Times New Roman" w:cs="AdvP497E2"/>
          <w:szCs w:val="18"/>
          <w:lang w:bidi="en-US"/>
        </w:rPr>
      </w:r>
      <w:r w:rsidR="006A6063">
        <w:rPr>
          <w:rFonts w:eastAsia="Times New Roman" w:cs="AdvP497E2"/>
          <w:szCs w:val="18"/>
          <w:lang w:bidi="en-US"/>
        </w:rPr>
        <w:fldChar w:fldCharType="end"/>
      </w:r>
      <w:r w:rsidR="00523EC4" w:rsidRPr="00523EC4">
        <w:rPr>
          <w:rFonts w:eastAsia="Times New Roman" w:cs="AdvP497E2"/>
          <w:szCs w:val="18"/>
          <w:lang w:bidi="en-US"/>
        </w:rPr>
      </w:r>
      <w:r w:rsidR="00523EC4" w:rsidRPr="00523EC4">
        <w:rPr>
          <w:rFonts w:eastAsia="Times New Roman" w:cs="AdvP497E2"/>
          <w:szCs w:val="18"/>
          <w:lang w:bidi="en-US"/>
        </w:rPr>
        <w:fldChar w:fldCharType="separate"/>
      </w:r>
      <w:r w:rsidR="006A6063">
        <w:rPr>
          <w:rFonts w:eastAsia="Times New Roman" w:cs="AdvP497E2"/>
          <w:noProof/>
          <w:szCs w:val="18"/>
          <w:lang w:bidi="en-US"/>
        </w:rPr>
        <w:t>(</w:t>
      </w:r>
      <w:hyperlink w:anchor="_ENREF_7" w:tooltip="Bochukova, 2010 #268" w:history="1">
        <w:r w:rsidR="00403BAC">
          <w:rPr>
            <w:rFonts w:eastAsia="Times New Roman" w:cs="AdvP497E2"/>
            <w:noProof/>
            <w:szCs w:val="18"/>
            <w:lang w:bidi="en-US"/>
          </w:rPr>
          <w:t>7</w:t>
        </w:r>
      </w:hyperlink>
      <w:r w:rsidR="006A6063">
        <w:rPr>
          <w:rFonts w:eastAsia="Times New Roman" w:cs="AdvP497E2"/>
          <w:noProof/>
          <w:szCs w:val="18"/>
          <w:lang w:bidi="en-US"/>
        </w:rPr>
        <w:t xml:space="preserve">, </w:t>
      </w:r>
      <w:hyperlink w:anchor="_ENREF_8" w:tooltip="Korn, 2008 #269" w:history="1">
        <w:r w:rsidR="00403BAC">
          <w:rPr>
            <w:rFonts w:eastAsia="Times New Roman" w:cs="AdvP497E2"/>
            <w:noProof/>
            <w:szCs w:val="18"/>
            <w:lang w:bidi="en-US"/>
          </w:rPr>
          <w:t>8</w:t>
        </w:r>
      </w:hyperlink>
      <w:r w:rsidR="006A6063">
        <w:rPr>
          <w:rFonts w:eastAsia="Times New Roman" w:cs="AdvP497E2"/>
          <w:noProof/>
          <w:szCs w:val="18"/>
          <w:lang w:bidi="en-US"/>
        </w:rPr>
        <w:t>)</w:t>
      </w:r>
      <w:r w:rsidR="00523EC4" w:rsidRPr="00523EC4">
        <w:rPr>
          <w:rFonts w:eastAsia="Times New Roman" w:cs="AdvP497E2"/>
          <w:szCs w:val="18"/>
          <w:lang w:bidi="en-US"/>
        </w:rPr>
        <w:fldChar w:fldCharType="end"/>
      </w:r>
      <w:r w:rsidRPr="00523EC4">
        <w:rPr>
          <w:rFonts w:eastAsia="Times New Roman" w:cs="AdvP497E2"/>
          <w:szCs w:val="18"/>
          <w:lang w:bidi="en-US"/>
        </w:rPr>
        <w:t>.</w:t>
      </w:r>
      <w:r w:rsidR="00523EC4">
        <w:rPr>
          <w:rFonts w:eastAsia="Times New Roman" w:cs="AdvP497E2"/>
          <w:szCs w:val="18"/>
          <w:lang w:bidi="en-US"/>
        </w:rPr>
        <w:t xml:space="preserve"> </w:t>
      </w:r>
    </w:p>
    <w:p w14:paraId="4BCDDF0C" w14:textId="77777777" w:rsidR="00C3771C" w:rsidRDefault="00C3771C" w:rsidP="007E31B8">
      <w:pPr>
        <w:widowControl w:val="0"/>
        <w:autoSpaceDE w:val="0"/>
        <w:autoSpaceDN w:val="0"/>
        <w:adjustRightInd w:val="0"/>
        <w:rPr>
          <w:rFonts w:eastAsia="Times New Roman" w:cs="AdvP497E2"/>
          <w:szCs w:val="18"/>
          <w:lang w:bidi="en-US"/>
        </w:rPr>
      </w:pPr>
    </w:p>
    <w:p w14:paraId="0C91903B" w14:textId="1A11FF5F" w:rsidR="00C3771C" w:rsidRPr="00C3771C" w:rsidRDefault="00C3771C" w:rsidP="007E31B8">
      <w:pPr>
        <w:widowControl w:val="0"/>
        <w:autoSpaceDE w:val="0"/>
        <w:autoSpaceDN w:val="0"/>
        <w:adjustRightInd w:val="0"/>
        <w:rPr>
          <w:rFonts w:eastAsia="Times New Roman" w:cs="AdvP497E2"/>
          <w:i/>
          <w:szCs w:val="18"/>
          <w:lang w:bidi="en-US"/>
        </w:rPr>
      </w:pPr>
      <w:r>
        <w:rPr>
          <w:rFonts w:eastAsia="Times New Roman" w:cs="AdvP497E2"/>
          <w:i/>
          <w:szCs w:val="18"/>
          <w:lang w:bidi="en-US"/>
        </w:rPr>
        <w:t xml:space="preserve">Sex Chromosome </w:t>
      </w:r>
      <w:r w:rsidR="00A07BD7">
        <w:rPr>
          <w:rFonts w:eastAsia="Times New Roman" w:cs="AdvP497E2"/>
          <w:i/>
          <w:szCs w:val="18"/>
          <w:lang w:bidi="en-US"/>
        </w:rPr>
        <w:t>CNV Calling</w:t>
      </w:r>
    </w:p>
    <w:p w14:paraId="3FFDF44A" w14:textId="77777777" w:rsidR="00C3771C" w:rsidRDefault="00C3771C" w:rsidP="007E31B8">
      <w:pPr>
        <w:widowControl w:val="0"/>
        <w:autoSpaceDE w:val="0"/>
        <w:autoSpaceDN w:val="0"/>
        <w:adjustRightInd w:val="0"/>
        <w:rPr>
          <w:rFonts w:eastAsia="Times New Roman" w:cs="AdvP497E2"/>
          <w:szCs w:val="18"/>
          <w:lang w:bidi="en-US"/>
        </w:rPr>
      </w:pPr>
    </w:p>
    <w:p w14:paraId="2F436EA0" w14:textId="3175E055" w:rsidR="007E31B8" w:rsidRDefault="007E31B8" w:rsidP="007E31B8">
      <w:pPr>
        <w:widowControl w:val="0"/>
        <w:autoSpaceDE w:val="0"/>
        <w:autoSpaceDN w:val="0"/>
        <w:adjustRightInd w:val="0"/>
        <w:rPr>
          <w:rFonts w:eastAsia="Times New Roman" w:cs="AdvP497E2"/>
          <w:szCs w:val="18"/>
          <w:lang w:bidi="en-US"/>
        </w:rPr>
      </w:pPr>
      <w:r>
        <w:rPr>
          <w:rFonts w:eastAsia="Times New Roman" w:cs="AdvP497E2"/>
          <w:szCs w:val="18"/>
          <w:lang w:bidi="en-US"/>
        </w:rPr>
        <w:t xml:space="preserve">Preliminary analyses of our sex chromosome data for these samples suggested that </w:t>
      </w:r>
      <w:proofErr w:type="spellStart"/>
      <w:r w:rsidR="00A07BD7">
        <w:rPr>
          <w:rFonts w:eastAsia="Times New Roman" w:cs="AdvP497E2"/>
          <w:szCs w:val="18"/>
          <w:lang w:bidi="en-US"/>
        </w:rPr>
        <w:t>Birdsuite</w:t>
      </w:r>
      <w:proofErr w:type="spellEnd"/>
      <w:r w:rsidR="00A07BD7">
        <w:rPr>
          <w:rFonts w:eastAsia="Times New Roman" w:cs="AdvP497E2"/>
          <w:szCs w:val="18"/>
          <w:lang w:bidi="en-US"/>
        </w:rPr>
        <w:t xml:space="preserve">, </w:t>
      </w:r>
      <w:proofErr w:type="spellStart"/>
      <w:r>
        <w:rPr>
          <w:rFonts w:eastAsia="Times New Roman" w:cs="AdvP497E2"/>
          <w:szCs w:val="18"/>
          <w:lang w:bidi="en-US"/>
        </w:rPr>
        <w:t>QuantiSNP</w:t>
      </w:r>
      <w:proofErr w:type="spellEnd"/>
      <w:r>
        <w:rPr>
          <w:rFonts w:eastAsia="Times New Roman" w:cs="AdvP497E2"/>
          <w:szCs w:val="18"/>
          <w:lang w:bidi="en-US"/>
        </w:rPr>
        <w:t xml:space="preserve"> and </w:t>
      </w:r>
      <w:proofErr w:type="spellStart"/>
      <w:r>
        <w:rPr>
          <w:rFonts w:eastAsia="Times New Roman" w:cs="AdvP497E2"/>
          <w:szCs w:val="18"/>
          <w:lang w:bidi="en-US"/>
        </w:rPr>
        <w:t>PennCNV</w:t>
      </w:r>
      <w:proofErr w:type="spellEnd"/>
      <w:r>
        <w:rPr>
          <w:rFonts w:eastAsia="Times New Roman" w:cs="AdvP497E2"/>
          <w:szCs w:val="18"/>
          <w:lang w:bidi="en-US"/>
        </w:rPr>
        <w:t xml:space="preserve"> made unreliable </w:t>
      </w:r>
      <w:r w:rsidR="00A07BD7">
        <w:rPr>
          <w:rFonts w:eastAsia="Times New Roman" w:cs="AdvP497E2"/>
          <w:szCs w:val="18"/>
          <w:lang w:bidi="en-US"/>
        </w:rPr>
        <w:t xml:space="preserve">CNV </w:t>
      </w:r>
      <w:r>
        <w:rPr>
          <w:rFonts w:eastAsia="Times New Roman" w:cs="AdvP497E2"/>
          <w:szCs w:val="18"/>
          <w:lang w:bidi="en-US"/>
        </w:rPr>
        <w:t xml:space="preserve">calls and/or calls that were difficult to interpret for the X and Y. We attribute these issues to normalization decisions hard-coded in both packages and thus we only use GADA calls for analyses of the X and Y. Prior to segmentation of the sex chromosomes by GADA, for each probe intensity we subtract the population median intensity for that probe (recall all samples are male in our collection). This normalization removes spurious CNV calls due to fixed duplications between the X and Y.  Overlapping CNV segments from different individuals were clustered into CNV regions (CNVRs) using the criterion of 50% minimum reciprocal overlap. For frequency filtering the minor allele frequency of a CNVR was defined as the number of calls at that CNVR divided by twice the number of samples in the study. </w:t>
      </w:r>
    </w:p>
    <w:p w14:paraId="3F61C839" w14:textId="77777777" w:rsidR="00C3771C" w:rsidRDefault="00C3771C" w:rsidP="007E31B8">
      <w:pPr>
        <w:widowControl w:val="0"/>
        <w:autoSpaceDE w:val="0"/>
        <w:autoSpaceDN w:val="0"/>
        <w:adjustRightInd w:val="0"/>
        <w:rPr>
          <w:rFonts w:eastAsia="Times New Roman" w:cs="AdvP497E2"/>
          <w:szCs w:val="18"/>
          <w:lang w:bidi="en-US"/>
        </w:rPr>
      </w:pPr>
    </w:p>
    <w:p w14:paraId="3827AD40" w14:textId="2225446D" w:rsidR="007E31B8" w:rsidRDefault="007E31B8" w:rsidP="007E31B8">
      <w:pPr>
        <w:widowControl w:val="0"/>
        <w:autoSpaceDE w:val="0"/>
        <w:autoSpaceDN w:val="0"/>
        <w:adjustRightInd w:val="0"/>
        <w:rPr>
          <w:rFonts w:eastAsia="Times New Roman" w:cs="AdvP497E2"/>
          <w:szCs w:val="18"/>
          <w:lang w:bidi="en-US"/>
        </w:rPr>
      </w:pPr>
      <w:r>
        <w:rPr>
          <w:rFonts w:eastAsia="Times New Roman" w:cs="AdvP497E2"/>
          <w:szCs w:val="18"/>
          <w:lang w:bidi="en-US"/>
        </w:rPr>
        <w:t xml:space="preserve">One potential concern about our analysis approach is whether our use of a single calling algorithm on the sex chromosomes could have led to inflated false positive rates. We compared our </w:t>
      </w:r>
      <w:r w:rsidR="00A07BD7">
        <w:rPr>
          <w:rFonts w:eastAsia="Times New Roman" w:cs="AdvP497E2"/>
          <w:szCs w:val="18"/>
          <w:lang w:bidi="en-US"/>
        </w:rPr>
        <w:t>calls from the Utah cohort</w:t>
      </w:r>
      <w:r>
        <w:rPr>
          <w:rFonts w:eastAsia="Times New Roman" w:cs="AdvP497E2"/>
          <w:szCs w:val="18"/>
          <w:lang w:bidi="en-US"/>
        </w:rPr>
        <w:t xml:space="preserve"> to a recent high-resolution CNV discovery project using 42 million probe CGH arrays on 20 male </w:t>
      </w:r>
      <w:proofErr w:type="spellStart"/>
      <w:r>
        <w:rPr>
          <w:rFonts w:eastAsia="Times New Roman" w:cs="AdvP497E2"/>
          <w:szCs w:val="18"/>
          <w:lang w:bidi="en-US"/>
        </w:rPr>
        <w:t>HapMap</w:t>
      </w:r>
      <w:proofErr w:type="spellEnd"/>
      <w:r>
        <w:rPr>
          <w:rFonts w:eastAsia="Times New Roman" w:cs="AdvP497E2"/>
          <w:szCs w:val="18"/>
          <w:lang w:bidi="en-US"/>
        </w:rPr>
        <w:t xml:space="preserve"> samples of European ancestry </w:t>
      </w:r>
      <w:r>
        <w:rPr>
          <w:rFonts w:eastAsia="Times New Roman" w:cs="AdvP497E2"/>
          <w:szCs w:val="18"/>
          <w:lang w:bidi="en-US"/>
        </w:rPr>
        <w:fldChar w:fldCharType="begin">
          <w:fldData xml:space="preserve">PEVuZE5vdGU+PENpdGU+PEF1dGhvcj5Db25yYWQ8L0F1dGhvcj48WWVhcj4yMDEwPC9ZZWFyPjxS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</w:fldData>
        </w:fldChar>
      </w:r>
      <w:r w:rsidR="006A6063">
        <w:rPr>
          <w:rFonts w:eastAsia="Times New Roman" w:cs="AdvP497E2"/>
          <w:szCs w:val="18"/>
          <w:lang w:bidi="en-US"/>
        </w:rPr>
        <w:instrText xml:space="preserve"> ADDIN EN.CITE </w:instrText>
      </w:r>
      <w:r w:rsidR="006A6063">
        <w:rPr>
          <w:rFonts w:eastAsia="Times New Roman" w:cs="AdvP497E2"/>
          <w:szCs w:val="18"/>
          <w:lang w:bidi="en-US"/>
        </w:rPr>
        <w:fldChar w:fldCharType="begin">
          <w:fldData xml:space="preserve">PEVuZE5vdGU+PENpdGU+PEF1dGhvcj5Db25yYWQ8L0F1dGhvcj48WWVhcj4yMDEwPC9ZZWFyPjxS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</w:fldData>
        </w:fldChar>
      </w:r>
      <w:r w:rsidR="006A6063">
        <w:rPr>
          <w:rFonts w:eastAsia="Times New Roman" w:cs="AdvP497E2"/>
          <w:szCs w:val="18"/>
          <w:lang w:bidi="en-US"/>
        </w:rPr>
        <w:instrText xml:space="preserve"> ADDIN EN.CITE.DATA </w:instrText>
      </w:r>
      <w:r w:rsidR="006A6063">
        <w:rPr>
          <w:rFonts w:eastAsia="Times New Roman" w:cs="AdvP497E2"/>
          <w:szCs w:val="18"/>
          <w:lang w:bidi="en-US"/>
        </w:rPr>
      </w:r>
      <w:r w:rsidR="006A6063">
        <w:rPr>
          <w:rFonts w:eastAsia="Times New Roman" w:cs="AdvP497E2"/>
          <w:szCs w:val="18"/>
          <w:lang w:bidi="en-US"/>
        </w:rPr>
        <w:fldChar w:fldCharType="end"/>
      </w:r>
      <w:r>
        <w:rPr>
          <w:rFonts w:eastAsia="Times New Roman" w:cs="AdvP497E2"/>
          <w:szCs w:val="18"/>
          <w:lang w:bidi="en-US"/>
        </w:rPr>
      </w:r>
      <w:r>
        <w:rPr>
          <w:rFonts w:eastAsia="Times New Roman" w:cs="AdvP497E2"/>
          <w:szCs w:val="18"/>
          <w:lang w:bidi="en-US"/>
        </w:rPr>
        <w:fldChar w:fldCharType="separate"/>
      </w:r>
      <w:r w:rsidR="006A6063">
        <w:rPr>
          <w:rFonts w:eastAsia="Times New Roman" w:cs="AdvP497E2"/>
          <w:noProof/>
          <w:szCs w:val="18"/>
          <w:lang w:bidi="en-US"/>
        </w:rPr>
        <w:t>(</w:t>
      </w:r>
      <w:hyperlink w:anchor="_ENREF_9" w:tooltip="Conrad, 2010 #38" w:history="1">
        <w:r w:rsidR="00403BAC">
          <w:rPr>
            <w:rFonts w:eastAsia="Times New Roman" w:cs="AdvP497E2"/>
            <w:noProof/>
            <w:szCs w:val="18"/>
            <w:lang w:bidi="en-US"/>
          </w:rPr>
          <w:t>9</w:t>
        </w:r>
      </w:hyperlink>
      <w:r w:rsidR="006A6063">
        <w:rPr>
          <w:rFonts w:eastAsia="Times New Roman" w:cs="AdvP497E2"/>
          <w:noProof/>
          <w:szCs w:val="18"/>
          <w:lang w:bidi="en-US"/>
        </w:rPr>
        <w:t>)</w:t>
      </w:r>
      <w:r>
        <w:rPr>
          <w:rFonts w:eastAsia="Times New Roman" w:cs="AdvP497E2"/>
          <w:szCs w:val="18"/>
          <w:lang w:bidi="en-US"/>
        </w:rPr>
        <w:fldChar w:fldCharType="end"/>
      </w:r>
      <w:r>
        <w:rPr>
          <w:rFonts w:eastAsia="Times New Roman" w:cs="AdvP497E2"/>
          <w:szCs w:val="18"/>
          <w:lang w:bidi="en-US"/>
        </w:rPr>
        <w:t xml:space="preserve">.  In that study, a single calling algorithm (GADA) was used for all chromosomes, identifying an average of 30 X-linked CNVs/ individual, spanning a total of 624kb of sequence on average, and accounting for about 3% of the total aneuploid sequence in the entire genome. These numbers are very similar to the ones that we have produced for </w:t>
      </w:r>
      <w:proofErr w:type="spellStart"/>
      <w:r>
        <w:rPr>
          <w:rFonts w:eastAsia="Times New Roman" w:cs="AdvP497E2"/>
          <w:szCs w:val="18"/>
          <w:lang w:bidi="en-US"/>
        </w:rPr>
        <w:t>normospermic</w:t>
      </w:r>
      <w:proofErr w:type="spellEnd"/>
      <w:r>
        <w:rPr>
          <w:rFonts w:eastAsia="Times New Roman" w:cs="AdvP497E2"/>
          <w:szCs w:val="18"/>
          <w:lang w:bidi="en-US"/>
        </w:rPr>
        <w:t xml:space="preserve"> controls in the present study: an average of 133kb aneuploid sequence on the X, accounting for 6% of total genomic aneuploidy per sample. The </w:t>
      </w:r>
      <w:r>
        <w:rPr>
          <w:rFonts w:eastAsia="Times New Roman" w:cs="AdvP497E2"/>
          <w:szCs w:val="18"/>
          <w:lang w:bidi="en-US"/>
        </w:rPr>
        <w:lastRenderedPageBreak/>
        <w:t xml:space="preserve">differences between our study and Conrad, et al. </w:t>
      </w:r>
      <w:proofErr w:type="gramStart"/>
      <w:r>
        <w:rPr>
          <w:rFonts w:eastAsia="Times New Roman" w:cs="AdvP497E2"/>
          <w:szCs w:val="18"/>
          <w:lang w:bidi="en-US"/>
        </w:rPr>
        <w:t>are</w:t>
      </w:r>
      <w:proofErr w:type="gramEnd"/>
      <w:r>
        <w:rPr>
          <w:rFonts w:eastAsia="Times New Roman" w:cs="AdvP497E2"/>
          <w:szCs w:val="18"/>
          <w:lang w:bidi="en-US"/>
        </w:rPr>
        <w:t xml:space="preserve"> likely to be explained by (1) the lower probe density used in our study and (2) our calling strategy lowers sensitivity to real CNVs on the autosomes compared to the X.</w:t>
      </w:r>
    </w:p>
    <w:p w14:paraId="3C8C7755" w14:textId="77777777" w:rsidR="003F3D0D" w:rsidRDefault="003F3D0D" w:rsidP="003F3D0D">
      <w:pPr>
        <w:rPr>
          <w:b/>
        </w:rPr>
      </w:pPr>
    </w:p>
    <w:p w14:paraId="70A1CF65" w14:textId="77777777" w:rsidR="007E31B8" w:rsidRDefault="007E31B8" w:rsidP="004A285E">
      <w:pPr>
        <w:widowControl w:val="0"/>
        <w:autoSpaceDE w:val="0"/>
        <w:autoSpaceDN w:val="0"/>
        <w:adjustRightInd w:val="0"/>
        <w:rPr>
          <w:rFonts w:eastAsia="Times New Roman" w:cs="AdvP497E2"/>
          <w:szCs w:val="18"/>
          <w:lang w:bidi="en-US"/>
        </w:rPr>
      </w:pPr>
    </w:p>
    <w:p w14:paraId="7E0AE657" w14:textId="77777777" w:rsidR="00315DB4" w:rsidRPr="00572C60" w:rsidRDefault="00315DB4" w:rsidP="00315DB4">
      <w:pPr>
        <w:rPr>
          <w:b/>
        </w:rPr>
      </w:pPr>
      <w:r>
        <w:rPr>
          <w:b/>
        </w:rPr>
        <w:t xml:space="preserve">Assignment of </w:t>
      </w:r>
      <w:proofErr w:type="spellStart"/>
      <w:r>
        <w:rPr>
          <w:b/>
        </w:rPr>
        <w:t>haplogroups</w:t>
      </w:r>
      <w:proofErr w:type="spellEnd"/>
    </w:p>
    <w:p w14:paraId="03339FFB" w14:textId="77777777" w:rsidR="00315DB4" w:rsidRDefault="00315DB4" w:rsidP="00315DB4"/>
    <w:p w14:paraId="6E8D03C6" w14:textId="051C27AA" w:rsidR="00315DB4" w:rsidRDefault="00315DB4" w:rsidP="00CD021A">
      <w:pPr>
        <w:widowControl w:val="0"/>
        <w:autoSpaceDE w:val="0"/>
        <w:autoSpaceDN w:val="0"/>
        <w:adjustRightInd w:val="0"/>
        <w:rPr>
          <w:rFonts w:eastAsia="Times New Roman" w:cs="AdvP497E2"/>
          <w:szCs w:val="18"/>
          <w:lang w:bidi="en-US"/>
        </w:rPr>
      </w:pPr>
      <w:r>
        <w:rPr>
          <w:rFonts w:eastAsia="Times New Roman" w:cs="AdvP497E2"/>
          <w:szCs w:val="18"/>
          <w:lang w:bidi="en-US"/>
        </w:rPr>
        <w:t xml:space="preserve">SNP genotypes were used to assign each man to a Y haplogroup based on the Y chromosome haplogroup tree defined by </w:t>
      </w:r>
      <w:proofErr w:type="spellStart"/>
      <w:r>
        <w:rPr>
          <w:rFonts w:eastAsia="Times New Roman" w:cs="AdvP497E2"/>
          <w:szCs w:val="18"/>
          <w:lang w:bidi="en-US"/>
        </w:rPr>
        <w:t>Karafet</w:t>
      </w:r>
      <w:proofErr w:type="spellEnd"/>
      <w:r>
        <w:rPr>
          <w:rFonts w:eastAsia="Times New Roman" w:cs="AdvP497E2"/>
          <w:szCs w:val="18"/>
          <w:lang w:bidi="en-US"/>
        </w:rPr>
        <w:t>, et al.</w:t>
      </w:r>
      <w:r>
        <w:rPr>
          <w:rFonts w:eastAsia="Times New Roman" w:cs="AdvP497E2"/>
          <w:szCs w:val="18"/>
          <w:lang w:bidi="en-US"/>
        </w:rPr>
        <w:fldChar w:fldCharType="begin"/>
      </w:r>
      <w:r w:rsidR="006A6063">
        <w:rPr>
          <w:rFonts w:eastAsia="Times New Roman" w:cs="AdvP497E2"/>
          <w:szCs w:val="18"/>
          <w:lang w:bidi="en-US"/>
        </w:rPr>
        <w:instrText xml:space="preserve"> ADDIN EN.CITE &lt;EndNote&gt;&lt;Cite&gt;&lt;Author&gt;Karafet&lt;/Author&gt;&lt;Year&gt;2008&lt;/Year&gt;&lt;RecNum&gt;154&lt;/RecNum&gt;&lt;DisplayText&gt;(10)&lt;/DisplayText&gt;&lt;record&gt;&lt;rec-number&gt;154&lt;/rec-number&gt;&lt;foreign-keys&gt;&lt;key app="EN" db-id="rxv20esxo9xfppef2t155exga0r2xdex0tse"&gt;154&lt;/key&gt;&lt;/foreign-keys&gt;&lt;ref-type name="Journal Article"&gt;17&lt;/ref-type&gt;&lt;contributors&gt;&lt;authors&gt;&lt;author&gt;Karafet, T. M.&lt;/author&gt;&lt;author&gt;Mendez, F. L.&lt;/author&gt;&lt;author&gt;Meilerman, M. B.&lt;/author&gt;&lt;author&gt;Underhill, P. A.&lt;/author&gt;&lt;author&gt;Zegura, S. L.&lt;/author&gt;&lt;author&gt;Hammer, M. F.&lt;/author&gt;&lt;/authors&gt;&lt;/contributors&gt;&lt;auth-address&gt;ARL Division of Biotechnology, University of Arizona, Tucson, Arizona 85721, USA.&lt;/auth-address&gt;&lt;titles&gt;&lt;title&gt;New binary polymorphisms reshape and increase resolution of the human Y chromosomal haplogroup tree&lt;/title&gt;&lt;secondary-title&gt;Genome research&lt;/secondary-title&gt;&lt;alt-title&gt;Genome Res&lt;/alt-title&gt;&lt;/titles&gt;&lt;periodical&gt;&lt;full-title&gt;Genome research&lt;/full-title&gt;&lt;abbr-1&gt;Genome Res&lt;/abbr-1&gt;&lt;/periodical&gt;&lt;alt-periodical&gt;&lt;full-title&gt;Genome research&lt;/full-title&gt;&lt;abbr-1&gt;Genome Res&lt;/abbr-1&gt;&lt;/alt-periodical&gt;&lt;pages&gt;830-8&lt;/pages&gt;&lt;volume&gt;18&lt;/volume&gt;&lt;number&gt;5&lt;/number&gt;&lt;edition&gt;2008/04/04&lt;/edition&gt;&lt;keywords&gt;&lt;keyword&gt;Chromosomes, Human, Y/*genetics&lt;/keyword&gt;&lt;keyword&gt;Genetic Markers&lt;/keyword&gt;&lt;keyword&gt;Haplotypes/*genetics&lt;/keyword&gt;&lt;keyword&gt;Humans&lt;/keyword&gt;&lt;keyword&gt;Mutation&lt;/keyword&gt;&lt;keyword&gt;*Phylogeny&lt;/keyword&gt;&lt;keyword&gt;Polymorphism, Genetic/*genetics&lt;/keyword&gt;&lt;/keywords&gt;&lt;dates&gt;&lt;year&gt;2008&lt;/year&gt;&lt;pub-dates&gt;&lt;date&gt;May&lt;/date&gt;&lt;/pub-dates&gt;&lt;/dates&gt;&lt;isbn&gt;1088-9051 (Print)&amp;#xD;1088-9051 (Linking)&lt;/isbn&gt;&lt;accession-num&gt;18385274&lt;/accession-num&gt;&lt;work-type&gt;Research Support, Non-U.S. Gov&amp;apos;t&lt;/work-type&gt;&lt;urls&gt;&lt;related-urls&gt;&lt;url&gt;http://www.ncbi.nlm.nih.gov/pubmed/18385274&lt;/url&gt;&lt;/related-urls&gt;&lt;/urls&gt;&lt;custom2&gt;2336805&lt;/custom2&gt;&lt;electronic-resource-num&gt;10.1101/gr.7172008&lt;/electronic-resource-num&gt;&lt;language&gt;eng&lt;/language&gt;&lt;/record&gt;&lt;/Cite&gt;&lt;/EndNote&gt;</w:instrText>
      </w:r>
      <w:r>
        <w:rPr>
          <w:rFonts w:eastAsia="Times New Roman" w:cs="AdvP497E2"/>
          <w:szCs w:val="18"/>
          <w:lang w:bidi="en-US"/>
        </w:rPr>
        <w:fldChar w:fldCharType="separate"/>
      </w:r>
      <w:r w:rsidR="006A6063">
        <w:rPr>
          <w:rFonts w:eastAsia="Times New Roman" w:cs="AdvP497E2"/>
          <w:noProof/>
          <w:szCs w:val="18"/>
          <w:lang w:bidi="en-US"/>
        </w:rPr>
        <w:t>(</w:t>
      </w:r>
      <w:hyperlink w:anchor="_ENREF_10" w:tooltip="Karafet, 2008 #154" w:history="1">
        <w:r w:rsidR="00403BAC">
          <w:rPr>
            <w:rFonts w:eastAsia="Times New Roman" w:cs="AdvP497E2"/>
            <w:noProof/>
            <w:szCs w:val="18"/>
            <w:lang w:bidi="en-US"/>
          </w:rPr>
          <w:t>10</w:t>
        </w:r>
      </w:hyperlink>
      <w:r w:rsidR="006A6063">
        <w:rPr>
          <w:rFonts w:eastAsia="Times New Roman" w:cs="AdvP497E2"/>
          <w:noProof/>
          <w:szCs w:val="18"/>
          <w:lang w:bidi="en-US"/>
        </w:rPr>
        <w:t>)</w:t>
      </w:r>
      <w:r>
        <w:rPr>
          <w:rFonts w:eastAsia="Times New Roman" w:cs="AdvP497E2"/>
          <w:szCs w:val="18"/>
          <w:lang w:bidi="en-US"/>
        </w:rPr>
        <w:fldChar w:fldCharType="end"/>
      </w:r>
      <w:r>
        <w:rPr>
          <w:rFonts w:eastAsia="Times New Roman" w:cs="AdvP497E2"/>
          <w:szCs w:val="18"/>
          <w:lang w:bidi="en-US"/>
        </w:rPr>
        <w:t xml:space="preserve">, </w:t>
      </w:r>
      <w:proofErr w:type="gramStart"/>
      <w:r>
        <w:rPr>
          <w:rFonts w:eastAsia="Times New Roman" w:cs="AdvP497E2"/>
          <w:szCs w:val="18"/>
          <w:lang w:bidi="en-US"/>
        </w:rPr>
        <w:t>using</w:t>
      </w:r>
      <w:proofErr w:type="gramEnd"/>
      <w:r>
        <w:rPr>
          <w:rFonts w:eastAsia="Times New Roman" w:cs="AdvP497E2"/>
          <w:szCs w:val="18"/>
          <w:lang w:bidi="en-US"/>
        </w:rPr>
        <w:t xml:space="preserve"> a maximum likelihood approach implemented in the </w:t>
      </w:r>
      <w:proofErr w:type="spellStart"/>
      <w:r>
        <w:rPr>
          <w:rFonts w:eastAsia="Times New Roman" w:cs="AdvP497E2"/>
          <w:szCs w:val="18"/>
          <w:lang w:bidi="en-US"/>
        </w:rPr>
        <w:t>Yfitter</w:t>
      </w:r>
      <w:proofErr w:type="spellEnd"/>
      <w:r>
        <w:rPr>
          <w:rFonts w:eastAsia="Times New Roman" w:cs="AdvP497E2"/>
          <w:szCs w:val="18"/>
          <w:lang w:bidi="en-US"/>
        </w:rPr>
        <w:t xml:space="preserve"> program (http://</w:t>
      </w:r>
      <w:r w:rsidRPr="00201ED9">
        <w:rPr>
          <w:rFonts w:eastAsia="Times New Roman" w:cs="AdvP497E2"/>
          <w:szCs w:val="18"/>
          <w:lang w:bidi="en-US"/>
        </w:rPr>
        <w:t>sourceforge.net/projects/</w:t>
      </w:r>
      <w:r w:rsidRPr="00201ED9">
        <w:rPr>
          <w:rFonts w:eastAsia="Times New Roman" w:cs="AdvP497E2"/>
          <w:b/>
          <w:bCs/>
          <w:szCs w:val="18"/>
          <w:lang w:bidi="en-US"/>
        </w:rPr>
        <w:t>yfitter</w:t>
      </w:r>
      <w:r w:rsidRPr="00201ED9">
        <w:rPr>
          <w:rFonts w:eastAsia="Times New Roman" w:cs="AdvP497E2"/>
          <w:szCs w:val="18"/>
          <w:lang w:bidi="en-US"/>
        </w:rPr>
        <w:t>/</w:t>
      </w:r>
      <w:r>
        <w:rPr>
          <w:rFonts w:eastAsia="Times New Roman" w:cs="AdvP497E2"/>
          <w:szCs w:val="18"/>
          <w:lang w:bidi="en-US"/>
        </w:rPr>
        <w:t xml:space="preserve">). </w:t>
      </w:r>
      <w:proofErr w:type="spellStart"/>
      <w:r>
        <w:rPr>
          <w:rFonts w:eastAsia="Times New Roman" w:cs="AdvP497E2"/>
          <w:szCs w:val="18"/>
          <w:lang w:bidi="en-US"/>
        </w:rPr>
        <w:t>Haplogroups</w:t>
      </w:r>
      <w:proofErr w:type="spellEnd"/>
      <w:r>
        <w:rPr>
          <w:rFonts w:eastAsia="Times New Roman" w:cs="AdvP497E2"/>
          <w:szCs w:val="18"/>
          <w:lang w:bidi="en-US"/>
        </w:rPr>
        <w:t xml:space="preserve"> for some </w:t>
      </w:r>
      <w:proofErr w:type="gramStart"/>
      <w:r>
        <w:rPr>
          <w:rFonts w:eastAsia="Times New Roman" w:cs="AdvP497E2"/>
          <w:szCs w:val="18"/>
          <w:lang w:bidi="en-US"/>
        </w:rPr>
        <w:t>Y chromosomes</w:t>
      </w:r>
      <w:proofErr w:type="gramEnd"/>
      <w:r>
        <w:rPr>
          <w:rFonts w:eastAsia="Times New Roman" w:cs="AdvP497E2"/>
          <w:szCs w:val="18"/>
          <w:lang w:bidi="en-US"/>
        </w:rPr>
        <w:t xml:space="preserve"> bearing CNVs are shown in </w:t>
      </w:r>
      <w:r w:rsidR="00523EC4" w:rsidRPr="00523EC4">
        <w:rPr>
          <w:rFonts w:eastAsia="Times New Roman" w:cs="AdvP497E2"/>
          <w:szCs w:val="18"/>
          <w:lang w:bidi="en-US"/>
        </w:rPr>
        <w:t>Figure S5</w:t>
      </w:r>
      <w:r w:rsidRPr="00523EC4">
        <w:rPr>
          <w:rFonts w:eastAsia="Times New Roman" w:cs="AdvP497E2"/>
          <w:szCs w:val="18"/>
          <w:lang w:bidi="en-US"/>
        </w:rPr>
        <w:t>.</w:t>
      </w:r>
    </w:p>
    <w:p w14:paraId="4C198BAF" w14:textId="77777777" w:rsidR="001051D6" w:rsidRDefault="001051D6" w:rsidP="00CD021A">
      <w:pPr>
        <w:pStyle w:val="Default"/>
        <w:jc w:val="both"/>
        <w:rPr>
          <w:rFonts w:ascii="Times New Roman" w:hAnsi="Times New Roman" w:cs="Times New Roman"/>
        </w:rPr>
      </w:pPr>
    </w:p>
    <w:p w14:paraId="73F81726" w14:textId="1090654F" w:rsidR="005B572A" w:rsidRPr="005D642D" w:rsidRDefault="001051D6" w:rsidP="00CD021A">
      <w:pPr>
        <w:pStyle w:val="Default"/>
        <w:jc w:val="both"/>
        <w:rPr>
          <w:rFonts w:ascii="Times New Roman" w:hAnsi="Times New Roman" w:cs="Times New Roman"/>
        </w:rPr>
      </w:pPr>
      <w:r>
        <w:rPr>
          <w:rFonts w:ascii="Times New Roman" w:hAnsi="Times New Roman" w:cs="Times New Roman"/>
        </w:rPr>
        <w:t xml:space="preserve">We experimentally confirmed the </w:t>
      </w:r>
      <w:proofErr w:type="spellStart"/>
      <w:r>
        <w:rPr>
          <w:rFonts w:ascii="Times New Roman" w:hAnsi="Times New Roman" w:cs="Times New Roman"/>
        </w:rPr>
        <w:t>Yfitter</w:t>
      </w:r>
      <w:proofErr w:type="spellEnd"/>
      <w:r>
        <w:rPr>
          <w:rFonts w:ascii="Times New Roman" w:hAnsi="Times New Roman" w:cs="Times New Roman"/>
        </w:rPr>
        <w:t xml:space="preserve"> haplogroup assignments using standard PCR-based approaches. </w:t>
      </w:r>
      <w:r w:rsidR="005B572A" w:rsidRPr="005D642D">
        <w:rPr>
          <w:rFonts w:ascii="Times New Roman" w:hAnsi="Times New Roman" w:cs="Times New Roman"/>
        </w:rPr>
        <w:t xml:space="preserve">Y STR haplotypes were determined through amplification of 20ng DNA using </w:t>
      </w:r>
      <w:proofErr w:type="spellStart"/>
      <w:r w:rsidR="005B572A" w:rsidRPr="005D642D">
        <w:rPr>
          <w:rFonts w:ascii="Times New Roman" w:hAnsi="Times New Roman" w:cs="Times New Roman"/>
          <w:bCs/>
        </w:rPr>
        <w:t>AmpF</w:t>
      </w:r>
      <w:r w:rsidR="005B572A" w:rsidRPr="005D642D">
        <w:rPr>
          <w:rFonts w:ascii="Times New Roman" w:hAnsi="Times New Roman" w:cs="Times New Roman"/>
        </w:rPr>
        <w:t>l</w:t>
      </w:r>
      <w:r w:rsidR="005B572A" w:rsidRPr="005D642D">
        <w:rPr>
          <w:rFonts w:ascii="Times New Roman" w:hAnsi="Times New Roman" w:cs="Times New Roman"/>
          <w:bCs/>
        </w:rPr>
        <w:t>STR</w:t>
      </w:r>
      <w:proofErr w:type="spellEnd"/>
      <w:r w:rsidR="005B572A" w:rsidRPr="005D642D">
        <w:rPr>
          <w:rFonts w:ascii="Times New Roman" w:hAnsi="Times New Roman" w:cs="Times New Roman"/>
          <w:bCs/>
        </w:rPr>
        <w:t xml:space="preserve"> </w:t>
      </w:r>
      <w:proofErr w:type="spellStart"/>
      <w:r w:rsidR="005B572A" w:rsidRPr="005D642D">
        <w:rPr>
          <w:rFonts w:ascii="Times New Roman" w:hAnsi="Times New Roman" w:cs="Times New Roman"/>
          <w:bCs/>
        </w:rPr>
        <w:t>Yfiler</w:t>
      </w:r>
      <w:proofErr w:type="spellEnd"/>
      <w:r w:rsidR="005B572A" w:rsidRPr="005D642D">
        <w:rPr>
          <w:rFonts w:ascii="Times New Roman" w:hAnsi="Times New Roman" w:cs="Times New Roman"/>
          <w:bCs/>
        </w:rPr>
        <w:t xml:space="preserve"> PCR Amplification Kit </w:t>
      </w:r>
      <w:r w:rsidR="005B572A" w:rsidRPr="005D642D">
        <w:rPr>
          <w:rFonts w:ascii="Times New Roman" w:hAnsi="Times New Roman" w:cs="Times New Roman"/>
        </w:rPr>
        <w:t xml:space="preserve">(Applied </w:t>
      </w:r>
      <w:proofErr w:type="spellStart"/>
      <w:r w:rsidR="005B572A" w:rsidRPr="005D642D">
        <w:rPr>
          <w:rFonts w:ascii="Times New Roman" w:hAnsi="Times New Roman" w:cs="Times New Roman"/>
        </w:rPr>
        <w:t>Biosystems</w:t>
      </w:r>
      <w:proofErr w:type="spellEnd"/>
      <w:r w:rsidR="005B572A" w:rsidRPr="005D642D">
        <w:rPr>
          <w:rFonts w:ascii="Times New Roman" w:hAnsi="Times New Roman" w:cs="Times New Roman"/>
        </w:rPr>
        <w:t xml:space="preserve">, Foster City, CA) and the products detected by capillary electrophoresis in an ABI 3130 Sequencer and </w:t>
      </w:r>
      <w:proofErr w:type="spellStart"/>
      <w:r w:rsidR="005B572A" w:rsidRPr="005D642D">
        <w:rPr>
          <w:rFonts w:ascii="Times New Roman" w:hAnsi="Times New Roman" w:cs="Times New Roman"/>
        </w:rPr>
        <w:t>analyzed</w:t>
      </w:r>
      <w:proofErr w:type="spellEnd"/>
      <w:r w:rsidR="005B572A" w:rsidRPr="005D642D">
        <w:rPr>
          <w:rFonts w:ascii="Times New Roman" w:hAnsi="Times New Roman" w:cs="Times New Roman"/>
        </w:rPr>
        <w:t xml:space="preserve"> with </w:t>
      </w:r>
      <w:proofErr w:type="spellStart"/>
      <w:r w:rsidR="005B572A" w:rsidRPr="005D642D">
        <w:rPr>
          <w:rFonts w:ascii="Times New Roman" w:hAnsi="Times New Roman" w:cs="Times New Roman"/>
        </w:rPr>
        <w:t>GeneMapper</w:t>
      </w:r>
      <w:proofErr w:type="spellEnd"/>
      <w:r w:rsidR="005B572A" w:rsidRPr="005D642D">
        <w:rPr>
          <w:rFonts w:ascii="Times New Roman" w:hAnsi="Times New Roman" w:cs="Times New Roman"/>
        </w:rPr>
        <w:t xml:space="preserve"> v4.0 Software (Applied </w:t>
      </w:r>
      <w:proofErr w:type="spellStart"/>
      <w:r w:rsidR="005B572A" w:rsidRPr="005D642D">
        <w:rPr>
          <w:rFonts w:ascii="Times New Roman" w:hAnsi="Times New Roman" w:cs="Times New Roman"/>
        </w:rPr>
        <w:t>Biosystems</w:t>
      </w:r>
      <w:proofErr w:type="spellEnd"/>
      <w:r w:rsidR="005B572A" w:rsidRPr="005D642D">
        <w:rPr>
          <w:rFonts w:ascii="Times New Roman" w:hAnsi="Times New Roman" w:cs="Times New Roman"/>
        </w:rPr>
        <w:t xml:space="preserve">, Foster City, CA). The corresponding Y chromosome </w:t>
      </w:r>
      <w:proofErr w:type="spellStart"/>
      <w:r w:rsidR="005B572A" w:rsidRPr="005D642D">
        <w:rPr>
          <w:rFonts w:ascii="Times New Roman" w:hAnsi="Times New Roman" w:cs="Times New Roman"/>
        </w:rPr>
        <w:t>haplogoups</w:t>
      </w:r>
      <w:proofErr w:type="spellEnd"/>
      <w:r w:rsidR="005B572A" w:rsidRPr="005D642D">
        <w:rPr>
          <w:rFonts w:ascii="Times New Roman" w:hAnsi="Times New Roman" w:cs="Times New Roman"/>
        </w:rPr>
        <w:t xml:space="preserve"> were predicted with Haplogroup Predictor (http://www.hprg.com/hapest5/).</w:t>
      </w:r>
    </w:p>
    <w:p w14:paraId="7B191D2F" w14:textId="77777777" w:rsidR="005B572A" w:rsidRPr="005B572A" w:rsidRDefault="005B572A" w:rsidP="00315DB4">
      <w:pPr>
        <w:widowControl w:val="0"/>
        <w:autoSpaceDE w:val="0"/>
        <w:autoSpaceDN w:val="0"/>
        <w:adjustRightInd w:val="0"/>
        <w:rPr>
          <w:rFonts w:eastAsia="Times New Roman" w:cs="AdvP497E2"/>
          <w:szCs w:val="18"/>
          <w:lang w:val="en-GB" w:bidi="en-US"/>
        </w:rPr>
      </w:pPr>
    </w:p>
    <w:p w14:paraId="01F0D90B" w14:textId="753073DC" w:rsidR="001A6C72" w:rsidRDefault="00DA5903" w:rsidP="004A285E">
      <w:pPr>
        <w:widowControl w:val="0"/>
        <w:autoSpaceDE w:val="0"/>
        <w:autoSpaceDN w:val="0"/>
        <w:adjustRightInd w:val="0"/>
        <w:rPr>
          <w:rFonts w:eastAsia="Times New Roman" w:cs="AdvP497E2"/>
          <w:b/>
          <w:szCs w:val="18"/>
          <w:lang w:bidi="en-US"/>
        </w:rPr>
      </w:pPr>
      <w:r>
        <w:rPr>
          <w:rFonts w:eastAsia="Times New Roman" w:cs="AdvP497E2"/>
          <w:b/>
          <w:szCs w:val="18"/>
          <w:lang w:bidi="en-US"/>
        </w:rPr>
        <w:t>Functional Enrichment</w:t>
      </w:r>
    </w:p>
    <w:p w14:paraId="09A0B445" w14:textId="77777777" w:rsidR="00DA5903" w:rsidRDefault="00DA5903" w:rsidP="004A285E">
      <w:pPr>
        <w:widowControl w:val="0"/>
        <w:autoSpaceDE w:val="0"/>
        <w:autoSpaceDN w:val="0"/>
        <w:adjustRightInd w:val="0"/>
        <w:rPr>
          <w:rFonts w:eastAsia="Times New Roman" w:cs="AdvP497E2"/>
          <w:b/>
          <w:szCs w:val="18"/>
          <w:lang w:bidi="en-US"/>
        </w:rPr>
      </w:pPr>
    </w:p>
    <w:p w14:paraId="69F2E665" w14:textId="5F04BE1B" w:rsidR="000943DB" w:rsidRPr="000943DB" w:rsidRDefault="000943DB" w:rsidP="004A285E">
      <w:pPr>
        <w:widowControl w:val="0"/>
        <w:autoSpaceDE w:val="0"/>
        <w:autoSpaceDN w:val="0"/>
        <w:adjustRightInd w:val="0"/>
        <w:rPr>
          <w:rFonts w:eastAsia="Times New Roman" w:cs="AdvP497E2"/>
          <w:szCs w:val="18"/>
          <w:lang w:bidi="en-US"/>
        </w:rPr>
      </w:pPr>
      <w:r>
        <w:rPr>
          <w:rFonts w:eastAsia="Times New Roman" w:cs="AdvP497E2"/>
          <w:szCs w:val="18"/>
          <w:lang w:bidi="en-US"/>
        </w:rPr>
        <w:t xml:space="preserve">As described in the main text, we </w:t>
      </w:r>
      <w:r w:rsidR="00DF237D" w:rsidRPr="00DF237D">
        <w:rPr>
          <w:rFonts w:eastAsia="Times New Roman" w:cs="AdvP497E2"/>
          <w:szCs w:val="18"/>
          <w:lang w:bidi="en-US"/>
        </w:rPr>
        <w:t>searched for significant case-specific aggregation of CNVs in several classes of functional sequence, including 195 genes previously shown to result in spermatogenic defects when mutated in the mouse</w:t>
      </w:r>
      <w:r w:rsidR="00DF237D">
        <w:rPr>
          <w:rFonts w:eastAsia="Times New Roman" w:cs="AdvP497E2"/>
          <w:szCs w:val="18"/>
          <w:lang w:bidi="en-US"/>
        </w:rPr>
        <w:t xml:space="preserve"> </w:t>
      </w:r>
      <w:r w:rsidR="00DF237D">
        <w:rPr>
          <w:rFonts w:eastAsia="Times New Roman" w:cs="AdvP497E2"/>
          <w:szCs w:val="18"/>
          <w:lang w:bidi="en-US"/>
        </w:rPr>
        <w:fldChar w:fldCharType="begin"/>
      </w:r>
      <w:r w:rsidR="006A6063">
        <w:rPr>
          <w:rFonts w:eastAsia="Times New Roman" w:cs="AdvP497E2"/>
          <w:szCs w:val="18"/>
          <w:lang w:bidi="en-US"/>
        </w:rPr>
        <w:instrText xml:space="preserve"> ADDIN EN.CITE &lt;EndNote&gt;&lt;Cite&gt;&lt;Author&gt;Matzuk&lt;/Author&gt;&lt;Year&gt;2008&lt;/Year&gt;&lt;RecNum&gt;31&lt;/RecNum&gt;&lt;DisplayText&gt;(11)&lt;/DisplayText&gt;&lt;record&gt;&lt;rec-number&gt;31&lt;/rec-number&gt;&lt;foreign-keys&gt;&lt;key app="EN" db-id="rxv20esxo9xfppef2t155exga0r2xdex0tse"&gt;31&lt;/key&gt;&lt;/foreign-keys&gt;&lt;ref-type name="Journal Article"&gt;17&lt;/ref-type&gt;&lt;contributors&gt;&lt;authors&gt;&lt;author&gt;Matzuk, M. M.&lt;/author&gt;&lt;author&gt;Lamb, D. J.&lt;/author&gt;&lt;/authors&gt;&lt;/contributors&gt;&lt;auth-address&gt;Department of Pathology, Baylor College of Medicine, One Baylor Plaza, Houston, Texas, USA. mmatzuk@bcm.edu dlamb@bcm.tmc.edu&lt;/auth-address&gt;&lt;titles&gt;&lt;title&gt;The biology of infertility: research advances and clinical challenges&lt;/title&gt;&lt;secondary-title&gt;Nat Med&lt;/secondary-title&gt;&lt;/titles&gt;&lt;periodical&gt;&lt;full-title&gt;Nat Med&lt;/full-title&gt;&lt;/periodical&gt;&lt;pages&gt;1197-213&lt;/pages&gt;&lt;volume&gt;14&lt;/volume&gt;&lt;number&gt;11&lt;/number&gt;&lt;edition&gt;2008/11/08&lt;/edition&gt;&lt;keywords&gt;&lt;keyword&gt;Animals&lt;/keyword&gt;&lt;keyword&gt;Biology&lt;/keyword&gt;&lt;keyword&gt;Cell Communication&lt;/keyword&gt;&lt;keyword&gt;Humans&lt;/keyword&gt;&lt;keyword&gt;Infertility/congenital/*metabolism/pathology/*therapy&lt;/keyword&gt;&lt;keyword&gt;Meiosis&lt;/keyword&gt;&lt;keyword&gt;Sex Determination (Genetics)&lt;/keyword&gt;&lt;keyword&gt;Sex Differentiation Disorders&lt;/keyword&gt;&lt;/keywords&gt;&lt;dates&gt;&lt;year&gt;2008&lt;/year&gt;&lt;pub-dates&gt;&lt;date&gt;Nov&lt;/date&gt;&lt;/pub-dates&gt;&lt;/dates&gt;&lt;isbn&gt;1546-170X (Electronic)&lt;/isbn&gt;&lt;accession-num&gt;18989307&lt;/accession-num&gt;&lt;urls&gt;&lt;related-urls&gt;&lt;url&gt;http://www.ncbi.nlm.nih.gov/entrez/query.fcgi?cmd=Retrieve&amp;amp;db=PubMed&amp;amp;dopt=Citation&amp;amp;list_uids=18989307&lt;/url&gt;&lt;/related-urls&gt;&lt;/urls&gt;&lt;electronic-resource-num&gt;nm.f.1895 [pii]&amp;#xD;10.1038/nm.f.1895&lt;/electronic-resource-num&gt;&lt;language&gt;eng&lt;/language&gt;&lt;/record&gt;&lt;/Cite&gt;&lt;/EndNote&gt;</w:instrText>
      </w:r>
      <w:r w:rsidR="00DF237D">
        <w:rPr>
          <w:rFonts w:eastAsia="Times New Roman" w:cs="AdvP497E2"/>
          <w:szCs w:val="18"/>
          <w:lang w:bidi="en-US"/>
        </w:rPr>
        <w:fldChar w:fldCharType="separate"/>
      </w:r>
      <w:r w:rsidR="006A6063">
        <w:rPr>
          <w:rFonts w:eastAsia="Times New Roman" w:cs="AdvP497E2"/>
          <w:noProof/>
          <w:szCs w:val="18"/>
          <w:lang w:bidi="en-US"/>
        </w:rPr>
        <w:t>(</w:t>
      </w:r>
      <w:hyperlink w:anchor="_ENREF_11" w:tooltip="Matzuk, 2008 #31" w:history="1">
        <w:r w:rsidR="00403BAC">
          <w:rPr>
            <w:rFonts w:eastAsia="Times New Roman" w:cs="AdvP497E2"/>
            <w:noProof/>
            <w:szCs w:val="18"/>
            <w:lang w:bidi="en-US"/>
          </w:rPr>
          <w:t>11</w:t>
        </w:r>
      </w:hyperlink>
      <w:r w:rsidR="006A6063">
        <w:rPr>
          <w:rFonts w:eastAsia="Times New Roman" w:cs="AdvP497E2"/>
          <w:noProof/>
          <w:szCs w:val="18"/>
          <w:lang w:bidi="en-US"/>
        </w:rPr>
        <w:t>)</w:t>
      </w:r>
      <w:r w:rsidR="00DF237D">
        <w:rPr>
          <w:rFonts w:eastAsia="Times New Roman" w:cs="AdvP497E2"/>
          <w:szCs w:val="18"/>
          <w:lang w:bidi="en-US"/>
        </w:rPr>
        <w:fldChar w:fldCharType="end"/>
      </w:r>
      <w:r w:rsidR="00DF237D" w:rsidRPr="00DF237D">
        <w:rPr>
          <w:rFonts w:eastAsia="Times New Roman" w:cs="AdvP497E2"/>
          <w:szCs w:val="18"/>
          <w:lang w:bidi="en-US"/>
        </w:rPr>
        <w:t>, all protein and non-protein coding genes, and testis genes that are differentially expressed during spermatogenesis</w:t>
      </w:r>
      <w:r w:rsidR="00DF237D">
        <w:rPr>
          <w:rFonts w:eastAsia="Times New Roman" w:cs="AdvP497E2"/>
          <w:szCs w:val="18"/>
          <w:lang w:bidi="en-US"/>
        </w:rPr>
        <w:t xml:space="preserve"> (described below)</w:t>
      </w:r>
      <w:r w:rsidR="00DF237D" w:rsidRPr="00DF237D">
        <w:rPr>
          <w:rFonts w:eastAsia="Times New Roman" w:cs="AdvP497E2"/>
          <w:szCs w:val="18"/>
          <w:lang w:bidi="en-US"/>
        </w:rPr>
        <w:t>.</w:t>
      </w:r>
      <w:r w:rsidR="00DF237D">
        <w:rPr>
          <w:rFonts w:eastAsia="Times New Roman" w:cs="AdvP497E2"/>
          <w:szCs w:val="18"/>
          <w:lang w:bidi="en-US"/>
        </w:rPr>
        <w:t xml:space="preserve"> Evidence for functional enrichment was assessed jointly across all cohorts, using the same linear mixed-effects modeling framework that we used for estimating rare CNV odds ratios described in the online methods.</w:t>
      </w:r>
    </w:p>
    <w:p w14:paraId="173954C1" w14:textId="77777777" w:rsidR="00DA5903" w:rsidRDefault="00DA5903" w:rsidP="00DA5903">
      <w:pPr>
        <w:rPr>
          <w:rFonts w:ascii="Times New Roman" w:hAnsi="Times New Roman"/>
          <w:b/>
          <w:szCs w:val="24"/>
        </w:rPr>
      </w:pPr>
    </w:p>
    <w:p w14:paraId="7152391A" w14:textId="28671FBD" w:rsidR="00DA5903" w:rsidRPr="00226210" w:rsidRDefault="00DA5903" w:rsidP="00DA5903">
      <w:pPr>
        <w:rPr>
          <w:rFonts w:ascii="Times New Roman" w:hAnsi="Times New Roman"/>
          <w:b/>
          <w:szCs w:val="24"/>
        </w:rPr>
      </w:pPr>
      <w:r>
        <w:rPr>
          <w:rFonts w:ascii="Times New Roman" w:hAnsi="Times New Roman"/>
          <w:b/>
          <w:szCs w:val="24"/>
        </w:rPr>
        <w:t>Identification of differentially expressed spermatogenesis genes</w:t>
      </w:r>
    </w:p>
    <w:p w14:paraId="7A659639" w14:textId="6E12E8EE" w:rsidR="00DA5903" w:rsidRPr="00226210" w:rsidRDefault="00DA5903" w:rsidP="00DA5903">
      <w:pPr>
        <w:autoSpaceDE w:val="0"/>
        <w:autoSpaceDN w:val="0"/>
        <w:adjustRightInd w:val="0"/>
        <w:jc w:val="both"/>
        <w:rPr>
          <w:rFonts w:ascii="Times New Roman" w:hAnsi="Times New Roman"/>
          <w:szCs w:val="24"/>
        </w:rPr>
      </w:pPr>
      <w:r w:rsidRPr="00226210">
        <w:rPr>
          <w:rFonts w:ascii="Times New Roman" w:hAnsi="Times New Roman"/>
          <w:bCs/>
          <w:szCs w:val="24"/>
        </w:rPr>
        <w:t xml:space="preserve">Transcriptional data for 1181 genes that exhibit exceptional statistical significance in testicular expression </w:t>
      </w:r>
      <w:r>
        <w:rPr>
          <w:rFonts w:ascii="Times New Roman" w:hAnsi="Times New Roman"/>
          <w:bCs/>
          <w:szCs w:val="24"/>
        </w:rPr>
        <w:t>variance (ANOVA</w:t>
      </w:r>
      <w:r w:rsidRPr="00226210">
        <w:rPr>
          <w:rFonts w:ascii="Times New Roman" w:hAnsi="Times New Roman"/>
          <w:bCs/>
          <w:szCs w:val="24"/>
        </w:rPr>
        <w:t xml:space="preserve"> and extensive permutation analysis</w:t>
      </w:r>
      <w:r>
        <w:rPr>
          <w:rFonts w:ascii="Times New Roman" w:hAnsi="Times New Roman"/>
          <w:bCs/>
          <w:szCs w:val="24"/>
        </w:rPr>
        <w:t xml:space="preserve">) were extracted from </w:t>
      </w:r>
      <w:r>
        <w:rPr>
          <w:rFonts w:ascii="Times New Roman" w:hAnsi="Times New Roman"/>
          <w:bCs/>
          <w:szCs w:val="24"/>
        </w:rPr>
        <w:fldChar w:fldCharType="begin">
          <w:fldData xml:space="preserve">PEVuZE5vdGU+PENpdGU+PEF1dGhvcj5GZWlnPC9BdXRob3I+PFllYXI+MjAwNzwvWWVhcj48UmVj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</w:fldData>
        </w:fldChar>
      </w:r>
      <w:r w:rsidR="006A6063">
        <w:rPr>
          <w:rFonts w:ascii="Times New Roman" w:hAnsi="Times New Roman"/>
          <w:bCs/>
          <w:szCs w:val="24"/>
        </w:rPr>
        <w:instrText xml:space="preserve"> ADDIN EN.CITE </w:instrText>
      </w:r>
      <w:r w:rsidR="006A6063">
        <w:rPr>
          <w:rFonts w:ascii="Times New Roman" w:hAnsi="Times New Roman"/>
          <w:bCs/>
          <w:szCs w:val="24"/>
        </w:rPr>
        <w:fldChar w:fldCharType="begin">
          <w:fldData xml:space="preserve">PEVuZE5vdGU+PENpdGU+PEF1dGhvcj5GZWlnPC9BdXRob3I+PFllYXI+MjAwNzwvWWVhcj48UmVj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</w:fldData>
        </w:fldChar>
      </w:r>
      <w:r w:rsidR="006A6063">
        <w:rPr>
          <w:rFonts w:ascii="Times New Roman" w:hAnsi="Times New Roman"/>
          <w:bCs/>
          <w:szCs w:val="24"/>
        </w:rPr>
        <w:instrText xml:space="preserve"> ADDIN EN.CITE.DATA </w:instrText>
      </w:r>
      <w:r w:rsidR="006A6063">
        <w:rPr>
          <w:rFonts w:ascii="Times New Roman" w:hAnsi="Times New Roman"/>
          <w:bCs/>
          <w:szCs w:val="24"/>
        </w:rPr>
      </w:r>
      <w:r w:rsidR="006A6063">
        <w:rPr>
          <w:rFonts w:ascii="Times New Roman" w:hAnsi="Times New Roman"/>
          <w:bCs/>
          <w:szCs w:val="24"/>
        </w:rPr>
        <w:fldChar w:fldCharType="end"/>
      </w:r>
      <w:r>
        <w:rPr>
          <w:rFonts w:ascii="Times New Roman" w:hAnsi="Times New Roman"/>
          <w:bCs/>
          <w:szCs w:val="24"/>
        </w:rPr>
      </w:r>
      <w:r>
        <w:rPr>
          <w:rFonts w:ascii="Times New Roman" w:hAnsi="Times New Roman"/>
          <w:bCs/>
          <w:szCs w:val="24"/>
        </w:rPr>
        <w:fldChar w:fldCharType="separate"/>
      </w:r>
      <w:r w:rsidR="006A6063">
        <w:rPr>
          <w:rFonts w:ascii="Times New Roman" w:hAnsi="Times New Roman"/>
          <w:bCs/>
          <w:noProof/>
          <w:szCs w:val="24"/>
        </w:rPr>
        <w:t>(</w:t>
      </w:r>
      <w:hyperlink w:anchor="_ENREF_12" w:tooltip="Feig, 2007 #275" w:history="1">
        <w:r w:rsidR="00403BAC">
          <w:rPr>
            <w:rFonts w:ascii="Times New Roman" w:hAnsi="Times New Roman"/>
            <w:bCs/>
            <w:noProof/>
            <w:szCs w:val="24"/>
          </w:rPr>
          <w:t>12</w:t>
        </w:r>
      </w:hyperlink>
      <w:r w:rsidR="006A6063">
        <w:rPr>
          <w:rFonts w:ascii="Times New Roman" w:hAnsi="Times New Roman"/>
          <w:bCs/>
          <w:noProof/>
          <w:szCs w:val="24"/>
        </w:rPr>
        <w:t>)</w:t>
      </w:r>
      <w:r>
        <w:rPr>
          <w:rFonts w:ascii="Times New Roman" w:hAnsi="Times New Roman"/>
          <w:bCs/>
          <w:szCs w:val="24"/>
        </w:rPr>
        <w:fldChar w:fldCharType="end"/>
      </w:r>
      <w:r w:rsidRPr="00226210">
        <w:rPr>
          <w:rFonts w:ascii="Times New Roman" w:hAnsi="Times New Roman"/>
          <w:bCs/>
          <w:szCs w:val="24"/>
        </w:rPr>
        <w:t>. Using the same sa</w:t>
      </w:r>
      <w:r>
        <w:rPr>
          <w:rFonts w:ascii="Times New Roman" w:hAnsi="Times New Roman"/>
          <w:bCs/>
          <w:szCs w:val="24"/>
        </w:rPr>
        <w:t xml:space="preserve">mple grouping as described in </w:t>
      </w:r>
      <w:r>
        <w:rPr>
          <w:rFonts w:ascii="Times New Roman" w:hAnsi="Times New Roman"/>
          <w:bCs/>
          <w:szCs w:val="24"/>
        </w:rPr>
        <w:fldChar w:fldCharType="begin">
          <w:fldData xml:space="preserve">PEVuZE5vdGU+PENpdGU+PEF1dGhvcj5GZWlnPC9BdXRob3I+PFllYXI+MjAwNzwvWWVhcj48UmVj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</w:fldData>
        </w:fldChar>
      </w:r>
      <w:r w:rsidR="006A6063">
        <w:rPr>
          <w:rFonts w:ascii="Times New Roman" w:hAnsi="Times New Roman"/>
          <w:bCs/>
          <w:szCs w:val="24"/>
        </w:rPr>
        <w:instrText xml:space="preserve"> ADDIN EN.CITE </w:instrText>
      </w:r>
      <w:r w:rsidR="006A6063">
        <w:rPr>
          <w:rFonts w:ascii="Times New Roman" w:hAnsi="Times New Roman"/>
          <w:bCs/>
          <w:szCs w:val="24"/>
        </w:rPr>
        <w:fldChar w:fldCharType="begin">
          <w:fldData xml:space="preserve">PEVuZE5vdGU+PENpdGU+PEF1dGhvcj5GZWlnPC9BdXRob3I+PFllYXI+MjAwNzwvWWVhcj48UmVj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</w:fldData>
        </w:fldChar>
      </w:r>
      <w:r w:rsidR="006A6063">
        <w:rPr>
          <w:rFonts w:ascii="Times New Roman" w:hAnsi="Times New Roman"/>
          <w:bCs/>
          <w:szCs w:val="24"/>
        </w:rPr>
        <w:instrText xml:space="preserve"> ADDIN EN.CITE.DATA </w:instrText>
      </w:r>
      <w:r w:rsidR="006A6063">
        <w:rPr>
          <w:rFonts w:ascii="Times New Roman" w:hAnsi="Times New Roman"/>
          <w:bCs/>
          <w:szCs w:val="24"/>
        </w:rPr>
      </w:r>
      <w:r w:rsidR="006A6063">
        <w:rPr>
          <w:rFonts w:ascii="Times New Roman" w:hAnsi="Times New Roman"/>
          <w:bCs/>
          <w:szCs w:val="24"/>
        </w:rPr>
        <w:fldChar w:fldCharType="end"/>
      </w:r>
      <w:r>
        <w:rPr>
          <w:rFonts w:ascii="Times New Roman" w:hAnsi="Times New Roman"/>
          <w:bCs/>
          <w:szCs w:val="24"/>
        </w:rPr>
      </w:r>
      <w:r>
        <w:rPr>
          <w:rFonts w:ascii="Times New Roman" w:hAnsi="Times New Roman"/>
          <w:bCs/>
          <w:szCs w:val="24"/>
        </w:rPr>
        <w:fldChar w:fldCharType="separate"/>
      </w:r>
      <w:r w:rsidR="006A6063">
        <w:rPr>
          <w:rFonts w:ascii="Times New Roman" w:hAnsi="Times New Roman"/>
          <w:bCs/>
          <w:noProof/>
          <w:szCs w:val="24"/>
        </w:rPr>
        <w:t>(</w:t>
      </w:r>
      <w:hyperlink w:anchor="_ENREF_12" w:tooltip="Feig, 2007 #275" w:history="1">
        <w:r w:rsidR="00403BAC">
          <w:rPr>
            <w:rFonts w:ascii="Times New Roman" w:hAnsi="Times New Roman"/>
            <w:bCs/>
            <w:noProof/>
            <w:szCs w:val="24"/>
          </w:rPr>
          <w:t>12</w:t>
        </w:r>
      </w:hyperlink>
      <w:r w:rsidR="006A6063">
        <w:rPr>
          <w:rFonts w:ascii="Times New Roman" w:hAnsi="Times New Roman"/>
          <w:bCs/>
          <w:noProof/>
          <w:szCs w:val="24"/>
        </w:rPr>
        <w:t>)</w:t>
      </w:r>
      <w:r>
        <w:rPr>
          <w:rFonts w:ascii="Times New Roman" w:hAnsi="Times New Roman"/>
          <w:bCs/>
          <w:szCs w:val="24"/>
        </w:rPr>
        <w:fldChar w:fldCharType="end"/>
      </w:r>
      <w:r>
        <w:rPr>
          <w:rFonts w:ascii="Times New Roman" w:hAnsi="Times New Roman"/>
          <w:bCs/>
          <w:szCs w:val="24"/>
        </w:rPr>
        <w:t xml:space="preserve"> </w:t>
      </w:r>
      <w:r w:rsidRPr="00226210">
        <w:rPr>
          <w:rFonts w:ascii="Times New Roman" w:hAnsi="Times New Roman"/>
          <w:bCs/>
          <w:szCs w:val="24"/>
        </w:rPr>
        <w:t>(</w:t>
      </w:r>
      <w:r w:rsidRPr="00226210">
        <w:rPr>
          <w:rFonts w:ascii="Times New Roman" w:hAnsi="Times New Roman"/>
          <w:szCs w:val="24"/>
        </w:rPr>
        <w:t>Score 2: Sertoli-cell-only syndrome (SCOS); Score 5: meiotic arrest; Score 8: hypospermatogenesis; Score 10: full spermatogenesis) gene list</w:t>
      </w:r>
      <w:r>
        <w:rPr>
          <w:rFonts w:ascii="Times New Roman" w:hAnsi="Times New Roman"/>
          <w:szCs w:val="24"/>
        </w:rPr>
        <w:t>s</w:t>
      </w:r>
      <w:r w:rsidRPr="00226210">
        <w:rPr>
          <w:rFonts w:ascii="Times New Roman" w:hAnsi="Times New Roman"/>
          <w:szCs w:val="24"/>
        </w:rPr>
        <w:t xml:space="preserve"> of differential</w:t>
      </w:r>
      <w:r>
        <w:rPr>
          <w:rFonts w:ascii="Times New Roman" w:hAnsi="Times New Roman"/>
          <w:szCs w:val="24"/>
        </w:rPr>
        <w:t>ly</w:t>
      </w:r>
      <w:r w:rsidRPr="00226210">
        <w:rPr>
          <w:rFonts w:ascii="Times New Roman" w:hAnsi="Times New Roman"/>
          <w:szCs w:val="24"/>
        </w:rPr>
        <w:t xml:space="preserve"> expressed genes between all pairwise comparis</w:t>
      </w:r>
      <w:r>
        <w:rPr>
          <w:rFonts w:ascii="Times New Roman" w:hAnsi="Times New Roman"/>
          <w:szCs w:val="24"/>
        </w:rPr>
        <w:t>ons, including a specific group</w:t>
      </w:r>
      <w:r w:rsidRPr="00226210">
        <w:rPr>
          <w:rFonts w:ascii="Times New Roman" w:hAnsi="Times New Roman"/>
          <w:szCs w:val="24"/>
        </w:rPr>
        <w:t xml:space="preserve"> against all others, was created by using the R function “</w:t>
      </w:r>
      <w:proofErr w:type="spellStart"/>
      <w:r w:rsidRPr="00226210">
        <w:rPr>
          <w:rFonts w:ascii="Times New Roman" w:hAnsi="Times New Roman"/>
          <w:szCs w:val="24"/>
        </w:rPr>
        <w:t>pairwise.t.test</w:t>
      </w:r>
      <w:proofErr w:type="spellEnd"/>
      <w:r w:rsidRPr="00226210">
        <w:rPr>
          <w:rFonts w:ascii="Times New Roman" w:hAnsi="Times New Roman"/>
          <w:szCs w:val="24"/>
        </w:rPr>
        <w:t xml:space="preserve">” with </w:t>
      </w:r>
      <w:proofErr w:type="spellStart"/>
      <w:r w:rsidRPr="00226210">
        <w:rPr>
          <w:rFonts w:ascii="Times New Roman" w:hAnsi="Times New Roman"/>
          <w:szCs w:val="24"/>
        </w:rPr>
        <w:t>Bonferroni</w:t>
      </w:r>
      <w:proofErr w:type="spellEnd"/>
      <w:r w:rsidRPr="00226210">
        <w:rPr>
          <w:rFonts w:ascii="Times New Roman" w:hAnsi="Times New Roman"/>
          <w:szCs w:val="24"/>
        </w:rPr>
        <w:t xml:space="preserve"> correction specified as parameter and </w:t>
      </w:r>
      <w:r w:rsidRPr="00226210">
        <w:rPr>
          <w:rFonts w:ascii="Times New Roman" w:eastAsia="Times New Roman" w:hAnsi="Times New Roman"/>
          <w:szCs w:val="24"/>
          <w:lang w:bidi="en-US"/>
        </w:rPr>
        <w:t>p-value</w:t>
      </w:r>
      <w:r w:rsidRPr="00226210">
        <w:rPr>
          <w:rFonts w:ascii="Times New Roman" w:hAnsi="Times New Roman"/>
          <w:szCs w:val="24"/>
        </w:rPr>
        <w:t>&lt;0.001 threshold.</w:t>
      </w:r>
      <w:r w:rsidRPr="00226210">
        <w:rPr>
          <w:rFonts w:ascii="Times New Roman" w:hAnsi="Times New Roman"/>
          <w:bCs/>
          <w:szCs w:val="24"/>
        </w:rPr>
        <w:t xml:space="preserve"> </w:t>
      </w:r>
    </w:p>
    <w:p w14:paraId="5ED9BE7C" w14:textId="77777777" w:rsidR="00DA5903" w:rsidRDefault="00DA5903" w:rsidP="004A285E">
      <w:pPr>
        <w:widowControl w:val="0"/>
        <w:autoSpaceDE w:val="0"/>
        <w:autoSpaceDN w:val="0"/>
        <w:adjustRightInd w:val="0"/>
        <w:rPr>
          <w:rFonts w:eastAsia="Times New Roman" w:cs="AdvP497E2"/>
          <w:b/>
          <w:szCs w:val="18"/>
          <w:lang w:bidi="en-US"/>
        </w:rPr>
      </w:pPr>
    </w:p>
    <w:p w14:paraId="2B918CDB" w14:textId="66427A4F" w:rsidR="009A3AEF" w:rsidRDefault="009A3AEF" w:rsidP="009A3AEF">
      <w:pPr>
        <w:rPr>
          <w:rFonts w:ascii="Times New Roman" w:hAnsi="Times New Roman"/>
          <w:b/>
          <w:szCs w:val="24"/>
        </w:rPr>
      </w:pPr>
      <w:r>
        <w:rPr>
          <w:rFonts w:ascii="Times New Roman" w:hAnsi="Times New Roman"/>
          <w:b/>
          <w:szCs w:val="24"/>
        </w:rPr>
        <w:t>Validation Assays</w:t>
      </w:r>
    </w:p>
    <w:p w14:paraId="5D0364E5" w14:textId="189E9545" w:rsidR="009A3AEF" w:rsidRDefault="009A3AEF" w:rsidP="009A3AEF">
      <w:pPr>
        <w:rPr>
          <w:rFonts w:ascii="Times New Roman" w:hAnsi="Times New Roman"/>
          <w:b/>
          <w:szCs w:val="24"/>
        </w:rPr>
      </w:pPr>
    </w:p>
    <w:p w14:paraId="1F5B0FBA" w14:textId="0C8839FC" w:rsidR="009A3AEF" w:rsidRDefault="009A3AEF" w:rsidP="009A3AEF">
      <w:pPr>
        <w:rPr>
          <w:rFonts w:ascii="Times New Roman" w:hAnsi="Times New Roman"/>
          <w:b/>
          <w:szCs w:val="24"/>
        </w:rPr>
      </w:pPr>
      <w:r>
        <w:rPr>
          <w:rFonts w:ascii="Times New Roman" w:hAnsi="Times New Roman"/>
          <w:b/>
          <w:szCs w:val="24"/>
        </w:rPr>
        <w:t>Xp11 deletion</w:t>
      </w:r>
    </w:p>
    <w:p w14:paraId="0377230C" w14:textId="77777777" w:rsidR="009A3AEF" w:rsidRDefault="009A3AEF" w:rsidP="009A3AEF">
      <w:pPr>
        <w:rPr>
          <w:rFonts w:ascii="Times New Roman" w:hAnsi="Times New Roman"/>
          <w:b/>
          <w:szCs w:val="24"/>
        </w:rPr>
      </w:pPr>
    </w:p>
    <w:p w14:paraId="7233B635" w14:textId="46671A1A" w:rsidR="009A3AEF" w:rsidRDefault="009A3AEF" w:rsidP="009A3AEF">
      <w:pPr>
        <w:rPr>
          <w:rFonts w:ascii="Times New Roman" w:hAnsi="Times New Roman"/>
          <w:szCs w:val="24"/>
        </w:rPr>
      </w:pPr>
      <w:r>
        <w:rPr>
          <w:rFonts w:ascii="Times New Roman" w:hAnsi="Times New Roman"/>
          <w:szCs w:val="24"/>
        </w:rPr>
        <w:t xml:space="preserve">In the main text we describe a recurrent deletion of </w:t>
      </w:r>
      <w:r w:rsidR="00CB4F3B">
        <w:rPr>
          <w:rFonts w:ascii="Times New Roman" w:hAnsi="Times New Roman"/>
          <w:szCs w:val="24"/>
        </w:rPr>
        <w:t>~9</w:t>
      </w:r>
      <w:r>
        <w:rPr>
          <w:rFonts w:ascii="Times New Roman" w:hAnsi="Times New Roman"/>
          <w:szCs w:val="24"/>
        </w:rPr>
        <w:t xml:space="preserve">0kb on Xp11, detected in </w:t>
      </w:r>
      <w:r w:rsidR="00076A87">
        <w:rPr>
          <w:rFonts w:ascii="Times New Roman" w:hAnsi="Times New Roman"/>
          <w:szCs w:val="24"/>
        </w:rPr>
        <w:t xml:space="preserve">9 </w:t>
      </w:r>
      <w:r>
        <w:rPr>
          <w:rFonts w:ascii="Times New Roman" w:hAnsi="Times New Roman"/>
          <w:szCs w:val="24"/>
        </w:rPr>
        <w:t xml:space="preserve">cases and </w:t>
      </w:r>
      <w:r w:rsidR="0092797F">
        <w:rPr>
          <w:rFonts w:ascii="Times New Roman" w:hAnsi="Times New Roman"/>
          <w:szCs w:val="24"/>
        </w:rPr>
        <w:t xml:space="preserve">8 </w:t>
      </w:r>
      <w:r>
        <w:rPr>
          <w:rFonts w:ascii="Times New Roman" w:hAnsi="Times New Roman"/>
          <w:szCs w:val="24"/>
        </w:rPr>
        <w:t xml:space="preserve">controls. We validated the presence of these deletions in </w:t>
      </w:r>
      <w:r w:rsidR="0092797F">
        <w:rPr>
          <w:rFonts w:ascii="Times New Roman" w:hAnsi="Times New Roman"/>
          <w:szCs w:val="24"/>
        </w:rPr>
        <w:t xml:space="preserve">8 </w:t>
      </w:r>
      <w:r>
        <w:rPr>
          <w:rFonts w:ascii="Times New Roman" w:hAnsi="Times New Roman"/>
          <w:szCs w:val="24"/>
        </w:rPr>
        <w:t xml:space="preserve">cases using STS +/- </w:t>
      </w:r>
      <w:r>
        <w:rPr>
          <w:rFonts w:ascii="Times New Roman" w:hAnsi="Times New Roman"/>
          <w:szCs w:val="24"/>
        </w:rPr>
        <w:lastRenderedPageBreak/>
        <w:t>PCR</w:t>
      </w:r>
      <w:r w:rsidR="0092797F">
        <w:rPr>
          <w:rFonts w:ascii="Times New Roman" w:hAnsi="Times New Roman"/>
          <w:szCs w:val="24"/>
        </w:rPr>
        <w:t>, such as the example shown</w:t>
      </w:r>
      <w:r w:rsidR="00076A87">
        <w:rPr>
          <w:rFonts w:ascii="Times New Roman" w:hAnsi="Times New Roman"/>
          <w:szCs w:val="24"/>
        </w:rPr>
        <w:t xml:space="preserve"> in</w:t>
      </w:r>
      <w:r>
        <w:rPr>
          <w:rFonts w:ascii="Times New Roman" w:hAnsi="Times New Roman"/>
          <w:szCs w:val="24"/>
        </w:rPr>
        <w:t xml:space="preserve"> </w:t>
      </w:r>
      <w:r w:rsidR="00131586">
        <w:rPr>
          <w:rFonts w:ascii="Times New Roman" w:hAnsi="Times New Roman"/>
          <w:szCs w:val="24"/>
        </w:rPr>
        <w:t xml:space="preserve">Figure </w:t>
      </w:r>
      <w:r w:rsidR="00BE678C">
        <w:rPr>
          <w:rFonts w:ascii="Times New Roman" w:hAnsi="Times New Roman"/>
          <w:szCs w:val="24"/>
        </w:rPr>
        <w:t>S8</w:t>
      </w:r>
      <w:r w:rsidR="00131586">
        <w:rPr>
          <w:rFonts w:ascii="Times New Roman" w:hAnsi="Times New Roman"/>
          <w:szCs w:val="24"/>
        </w:rPr>
        <w:t>.</w:t>
      </w:r>
      <w:r w:rsidR="0092797F">
        <w:rPr>
          <w:rFonts w:ascii="Times New Roman" w:hAnsi="Times New Roman"/>
          <w:szCs w:val="24"/>
        </w:rPr>
        <w:t xml:space="preserve"> The primer sequences for the Xp11 deletion assay and a control locus are given below.</w:t>
      </w:r>
    </w:p>
    <w:p w14:paraId="7DEF507C" w14:textId="77777777" w:rsidR="009A3AEF" w:rsidRDefault="009A3AEF" w:rsidP="009A3AEF">
      <w:pPr>
        <w:rPr>
          <w:rFonts w:ascii="Times New Roman" w:hAnsi="Times New Roman"/>
          <w:szCs w:val="24"/>
        </w:rPr>
      </w:pPr>
    </w:p>
    <w:tbl>
      <w:tblPr>
        <w:tblStyle w:val="TableGrid"/>
        <w:tblW w:w="8298" w:type="dxa"/>
        <w:tblLayout w:type="fixed"/>
        <w:tblLook w:val="04A0" w:firstRow="1" w:lastRow="0" w:firstColumn="1" w:lastColumn="0" w:noHBand="0" w:noVBand="1"/>
      </w:tblPr>
      <w:tblGrid>
        <w:gridCol w:w="1728"/>
        <w:gridCol w:w="2610"/>
        <w:gridCol w:w="1530"/>
        <w:gridCol w:w="2430"/>
      </w:tblGrid>
      <w:tr w:rsidR="009A3AEF" w14:paraId="003548FE" w14:textId="77777777" w:rsidTr="00F12938">
        <w:tc>
          <w:tcPr>
            <w:tcW w:w="1728" w:type="dxa"/>
          </w:tcPr>
          <w:p w14:paraId="35C18E85" w14:textId="307A6A34" w:rsidR="009A3AEF" w:rsidRPr="009A3AEF" w:rsidRDefault="009A3AEF" w:rsidP="009A3AEF">
            <w:pPr>
              <w:rPr>
                <w:rFonts w:ascii="Times New Roman" w:hAnsi="Times New Roman"/>
                <w:sz w:val="20"/>
              </w:rPr>
            </w:pPr>
            <w:r w:rsidRPr="009A3AEF">
              <w:rPr>
                <w:rFonts w:ascii="Times New Roman" w:hAnsi="Times New Roman"/>
                <w:sz w:val="20"/>
              </w:rPr>
              <w:t>Primer Name</w:t>
            </w:r>
          </w:p>
        </w:tc>
        <w:tc>
          <w:tcPr>
            <w:tcW w:w="2610" w:type="dxa"/>
          </w:tcPr>
          <w:p w14:paraId="5D8557C9" w14:textId="137F4AED" w:rsidR="009A3AEF" w:rsidRPr="009A3AEF" w:rsidRDefault="009A3AEF" w:rsidP="009A3AEF">
            <w:pPr>
              <w:rPr>
                <w:rFonts w:ascii="Times New Roman" w:hAnsi="Times New Roman"/>
                <w:sz w:val="20"/>
              </w:rPr>
            </w:pPr>
            <w:r w:rsidRPr="009A3AEF">
              <w:rPr>
                <w:rFonts w:ascii="Times New Roman" w:hAnsi="Times New Roman"/>
                <w:sz w:val="20"/>
              </w:rPr>
              <w:t>Sequence</w:t>
            </w:r>
          </w:p>
        </w:tc>
        <w:tc>
          <w:tcPr>
            <w:tcW w:w="1530" w:type="dxa"/>
          </w:tcPr>
          <w:p w14:paraId="2485D993" w14:textId="404665E6" w:rsidR="009A3AEF" w:rsidRPr="009A3AEF" w:rsidRDefault="009A3AEF" w:rsidP="009A3AEF">
            <w:pPr>
              <w:rPr>
                <w:rFonts w:ascii="Times New Roman" w:hAnsi="Times New Roman"/>
                <w:sz w:val="20"/>
              </w:rPr>
            </w:pPr>
            <w:r w:rsidRPr="009A3AEF">
              <w:rPr>
                <w:rFonts w:ascii="Times New Roman" w:hAnsi="Times New Roman"/>
                <w:sz w:val="20"/>
              </w:rPr>
              <w:t>Primer Name</w:t>
            </w:r>
          </w:p>
        </w:tc>
        <w:tc>
          <w:tcPr>
            <w:tcW w:w="2430" w:type="dxa"/>
          </w:tcPr>
          <w:p w14:paraId="3DF8B126" w14:textId="67E6A1C8" w:rsidR="009A3AEF" w:rsidRPr="009A3AEF" w:rsidRDefault="009A3AEF" w:rsidP="009A3AEF">
            <w:pPr>
              <w:rPr>
                <w:rFonts w:ascii="Times New Roman" w:hAnsi="Times New Roman"/>
                <w:sz w:val="20"/>
              </w:rPr>
            </w:pPr>
            <w:r w:rsidRPr="009A3AEF">
              <w:rPr>
                <w:rFonts w:ascii="Times New Roman" w:hAnsi="Times New Roman"/>
                <w:sz w:val="20"/>
              </w:rPr>
              <w:t>Sequence</w:t>
            </w:r>
          </w:p>
        </w:tc>
      </w:tr>
      <w:tr w:rsidR="009A3AEF" w:rsidRPr="00CB4F3B" w14:paraId="3F5835AD" w14:textId="77777777" w:rsidTr="00F12938">
        <w:tc>
          <w:tcPr>
            <w:tcW w:w="1728" w:type="dxa"/>
          </w:tcPr>
          <w:p w14:paraId="173DED07" w14:textId="7B6306BF" w:rsidR="009A3AEF" w:rsidRPr="00CB4F3B" w:rsidRDefault="009A3AEF" w:rsidP="009A3AEF">
            <w:pPr>
              <w:rPr>
                <w:rFonts w:ascii="Times New Roman" w:hAnsi="Times New Roman"/>
                <w:sz w:val="16"/>
                <w:szCs w:val="16"/>
              </w:rPr>
            </w:pPr>
            <w:r w:rsidRPr="00CB4F3B">
              <w:rPr>
                <w:rFonts w:ascii="Times New Roman" w:hAnsi="Times New Roman"/>
                <w:sz w:val="16"/>
                <w:szCs w:val="16"/>
              </w:rPr>
              <w:t xml:space="preserve">Xp11 </w:t>
            </w:r>
            <w:r w:rsidR="00CB4F3B" w:rsidRPr="00CB4F3B">
              <w:rPr>
                <w:rFonts w:ascii="Times New Roman" w:hAnsi="Times New Roman"/>
                <w:sz w:val="16"/>
                <w:szCs w:val="16"/>
              </w:rPr>
              <w:t xml:space="preserve">90kb qPCR </w:t>
            </w:r>
            <w:r w:rsidRPr="00CB4F3B">
              <w:rPr>
                <w:rFonts w:ascii="Times New Roman" w:hAnsi="Times New Roman"/>
                <w:sz w:val="16"/>
                <w:szCs w:val="16"/>
              </w:rPr>
              <w:t>F</w:t>
            </w:r>
          </w:p>
        </w:tc>
        <w:tc>
          <w:tcPr>
            <w:tcW w:w="2610" w:type="dxa"/>
          </w:tcPr>
          <w:p w14:paraId="74E4FB09" w14:textId="77777777" w:rsidR="009A3AEF" w:rsidRPr="00CB4F3B" w:rsidRDefault="009A3AEF" w:rsidP="009A3AEF">
            <w:pPr>
              <w:rPr>
                <w:rFonts w:ascii="Arial" w:eastAsia="Times New Roman" w:hAnsi="Arial" w:cs="Arial"/>
                <w:sz w:val="16"/>
                <w:szCs w:val="16"/>
              </w:rPr>
            </w:pPr>
            <w:r w:rsidRPr="009A3AEF">
              <w:rPr>
                <w:rFonts w:ascii="Arial" w:eastAsia="Times New Roman" w:hAnsi="Arial" w:cs="Arial"/>
                <w:sz w:val="16"/>
                <w:szCs w:val="16"/>
              </w:rPr>
              <w:t>CCTAGCACAGAGGGTTCCTG</w:t>
            </w:r>
          </w:p>
          <w:p w14:paraId="3DBAD43A" w14:textId="77777777" w:rsidR="009A3AEF" w:rsidRPr="00CB4F3B" w:rsidRDefault="009A3AEF" w:rsidP="009A3AEF">
            <w:pPr>
              <w:rPr>
                <w:rFonts w:ascii="Times New Roman" w:hAnsi="Times New Roman"/>
                <w:sz w:val="16"/>
                <w:szCs w:val="16"/>
              </w:rPr>
            </w:pPr>
          </w:p>
        </w:tc>
        <w:tc>
          <w:tcPr>
            <w:tcW w:w="1530" w:type="dxa"/>
          </w:tcPr>
          <w:p w14:paraId="34095905" w14:textId="67C00CBB" w:rsidR="009A3AEF" w:rsidRPr="00CB4F3B" w:rsidRDefault="009A3AEF" w:rsidP="009A3AEF">
            <w:pPr>
              <w:rPr>
                <w:rFonts w:ascii="Times New Roman" w:hAnsi="Times New Roman"/>
                <w:sz w:val="16"/>
                <w:szCs w:val="16"/>
              </w:rPr>
            </w:pPr>
            <w:r w:rsidRPr="00CB4F3B">
              <w:rPr>
                <w:rFonts w:ascii="Times New Roman" w:hAnsi="Times New Roman"/>
                <w:sz w:val="16"/>
                <w:szCs w:val="16"/>
              </w:rPr>
              <w:t>B-globin F</w:t>
            </w:r>
          </w:p>
        </w:tc>
        <w:tc>
          <w:tcPr>
            <w:tcW w:w="2430" w:type="dxa"/>
          </w:tcPr>
          <w:p w14:paraId="43967BBF" w14:textId="77777777" w:rsidR="009A3AEF" w:rsidRPr="00CB4F3B" w:rsidRDefault="009A3AEF" w:rsidP="009A3AEF">
            <w:pPr>
              <w:rPr>
                <w:rFonts w:ascii="Calibri" w:eastAsia="Times New Roman" w:hAnsi="Calibri"/>
                <w:color w:val="000000"/>
                <w:sz w:val="16"/>
                <w:szCs w:val="16"/>
              </w:rPr>
            </w:pPr>
            <w:r w:rsidRPr="009A3AEF">
              <w:rPr>
                <w:rFonts w:ascii="Calibri" w:eastAsia="Times New Roman" w:hAnsi="Calibri"/>
                <w:color w:val="000000"/>
                <w:sz w:val="16"/>
                <w:szCs w:val="16"/>
              </w:rPr>
              <w:t>GTGCATCTGACTCCTGAGGAGA</w:t>
            </w:r>
          </w:p>
          <w:p w14:paraId="65A8DC39" w14:textId="77777777" w:rsidR="009A3AEF" w:rsidRPr="00CB4F3B" w:rsidRDefault="009A3AEF" w:rsidP="009A3AEF">
            <w:pPr>
              <w:rPr>
                <w:rFonts w:ascii="Times New Roman" w:hAnsi="Times New Roman"/>
                <w:sz w:val="16"/>
                <w:szCs w:val="16"/>
              </w:rPr>
            </w:pPr>
          </w:p>
        </w:tc>
      </w:tr>
      <w:tr w:rsidR="009A3AEF" w:rsidRPr="00CB4F3B" w14:paraId="5155DF92" w14:textId="77777777" w:rsidTr="00F12938">
        <w:tc>
          <w:tcPr>
            <w:tcW w:w="1728" w:type="dxa"/>
          </w:tcPr>
          <w:p w14:paraId="36101300" w14:textId="1A638A20" w:rsidR="009A3AEF" w:rsidRPr="00CB4F3B" w:rsidRDefault="009A3AEF" w:rsidP="00CB4F3B">
            <w:pPr>
              <w:rPr>
                <w:rFonts w:ascii="Times New Roman" w:hAnsi="Times New Roman"/>
                <w:sz w:val="16"/>
                <w:szCs w:val="16"/>
              </w:rPr>
            </w:pPr>
            <w:r w:rsidRPr="00CB4F3B">
              <w:rPr>
                <w:rFonts w:ascii="Times New Roman" w:hAnsi="Times New Roman"/>
                <w:sz w:val="16"/>
                <w:szCs w:val="16"/>
              </w:rPr>
              <w:t xml:space="preserve">Xp11 </w:t>
            </w:r>
            <w:r w:rsidR="00CB4F3B" w:rsidRPr="00CB4F3B">
              <w:rPr>
                <w:rFonts w:ascii="Times New Roman" w:hAnsi="Times New Roman"/>
                <w:sz w:val="16"/>
                <w:szCs w:val="16"/>
              </w:rPr>
              <w:t xml:space="preserve">90kb qPCR </w:t>
            </w:r>
            <w:r w:rsidR="00F12938">
              <w:rPr>
                <w:rFonts w:ascii="Times New Roman" w:hAnsi="Times New Roman"/>
                <w:sz w:val="16"/>
                <w:szCs w:val="16"/>
              </w:rPr>
              <w:t>R</w:t>
            </w:r>
          </w:p>
        </w:tc>
        <w:tc>
          <w:tcPr>
            <w:tcW w:w="2610" w:type="dxa"/>
          </w:tcPr>
          <w:p w14:paraId="109DDEF6" w14:textId="77777777" w:rsidR="009A3AEF" w:rsidRPr="00CB4F3B" w:rsidRDefault="009A3AEF" w:rsidP="009A3AEF">
            <w:pPr>
              <w:rPr>
                <w:rFonts w:ascii="Arial" w:eastAsia="Times New Roman" w:hAnsi="Arial" w:cs="Arial"/>
                <w:sz w:val="16"/>
                <w:szCs w:val="16"/>
              </w:rPr>
            </w:pPr>
            <w:r w:rsidRPr="009A3AEF">
              <w:rPr>
                <w:rFonts w:ascii="Arial" w:eastAsia="Times New Roman" w:hAnsi="Arial" w:cs="Arial"/>
                <w:sz w:val="16"/>
                <w:szCs w:val="16"/>
              </w:rPr>
              <w:t>GAACCTTGTTGATGGGCTGT</w:t>
            </w:r>
          </w:p>
          <w:p w14:paraId="21B5C915" w14:textId="77777777" w:rsidR="009A3AEF" w:rsidRPr="00CB4F3B" w:rsidRDefault="009A3AEF" w:rsidP="009A3AEF">
            <w:pPr>
              <w:rPr>
                <w:rFonts w:ascii="Times New Roman" w:hAnsi="Times New Roman"/>
                <w:sz w:val="16"/>
                <w:szCs w:val="16"/>
              </w:rPr>
            </w:pPr>
          </w:p>
        </w:tc>
        <w:tc>
          <w:tcPr>
            <w:tcW w:w="1530" w:type="dxa"/>
          </w:tcPr>
          <w:p w14:paraId="729230A7" w14:textId="58C20126" w:rsidR="009A3AEF" w:rsidRPr="00CB4F3B" w:rsidRDefault="009A3AEF" w:rsidP="009A3AEF">
            <w:pPr>
              <w:rPr>
                <w:rFonts w:ascii="Times New Roman" w:hAnsi="Times New Roman"/>
                <w:sz w:val="16"/>
                <w:szCs w:val="16"/>
              </w:rPr>
            </w:pPr>
            <w:r w:rsidRPr="00CB4F3B">
              <w:rPr>
                <w:rFonts w:ascii="Times New Roman" w:hAnsi="Times New Roman"/>
                <w:sz w:val="16"/>
                <w:szCs w:val="16"/>
              </w:rPr>
              <w:t>B-globin R</w:t>
            </w:r>
          </w:p>
        </w:tc>
        <w:tc>
          <w:tcPr>
            <w:tcW w:w="2430" w:type="dxa"/>
          </w:tcPr>
          <w:p w14:paraId="34249D81" w14:textId="77777777" w:rsidR="009A3AEF" w:rsidRPr="00CB4F3B" w:rsidRDefault="009A3AEF" w:rsidP="009A3AEF">
            <w:pPr>
              <w:rPr>
                <w:rFonts w:ascii="Calibri" w:eastAsia="Times New Roman" w:hAnsi="Calibri"/>
                <w:color w:val="000000"/>
                <w:sz w:val="16"/>
                <w:szCs w:val="16"/>
              </w:rPr>
            </w:pPr>
            <w:r w:rsidRPr="009A3AEF">
              <w:rPr>
                <w:rFonts w:ascii="Calibri" w:eastAsia="Times New Roman" w:hAnsi="Calibri"/>
                <w:color w:val="000000"/>
                <w:sz w:val="16"/>
                <w:szCs w:val="16"/>
              </w:rPr>
              <w:t>CCTTGATACCAACCTGCCCAG</w:t>
            </w:r>
          </w:p>
          <w:p w14:paraId="6D616E1A" w14:textId="77777777" w:rsidR="009A3AEF" w:rsidRPr="00CB4F3B" w:rsidRDefault="009A3AEF" w:rsidP="009A3AEF">
            <w:pPr>
              <w:rPr>
                <w:rFonts w:ascii="Times New Roman" w:hAnsi="Times New Roman"/>
                <w:sz w:val="16"/>
                <w:szCs w:val="16"/>
              </w:rPr>
            </w:pPr>
          </w:p>
        </w:tc>
      </w:tr>
    </w:tbl>
    <w:p w14:paraId="60EFA4A6" w14:textId="77777777" w:rsidR="009A3AEF" w:rsidRPr="00CB4F3B" w:rsidRDefault="009A3AEF" w:rsidP="009A3AEF">
      <w:pPr>
        <w:rPr>
          <w:rFonts w:ascii="Times New Roman" w:hAnsi="Times New Roman"/>
          <w:sz w:val="16"/>
          <w:szCs w:val="16"/>
        </w:rPr>
      </w:pPr>
    </w:p>
    <w:p w14:paraId="24D09D6A" w14:textId="77777777" w:rsidR="009A3AEF" w:rsidRDefault="009A3AEF" w:rsidP="009A3AEF">
      <w:pPr>
        <w:rPr>
          <w:rFonts w:ascii="Times New Roman" w:hAnsi="Times New Roman"/>
          <w:szCs w:val="24"/>
        </w:rPr>
      </w:pPr>
    </w:p>
    <w:p w14:paraId="61253BFB" w14:textId="3EEAA14D" w:rsidR="009A3AEF" w:rsidRDefault="009A3AEF" w:rsidP="009A3AEF">
      <w:pPr>
        <w:rPr>
          <w:rFonts w:ascii="Times New Roman" w:hAnsi="Times New Roman"/>
          <w:szCs w:val="24"/>
        </w:rPr>
      </w:pPr>
      <w:r>
        <w:rPr>
          <w:rFonts w:ascii="Times New Roman" w:hAnsi="Times New Roman"/>
          <w:szCs w:val="24"/>
        </w:rPr>
        <w:t>Using the same PCR</w:t>
      </w:r>
      <w:r w:rsidR="000566F5">
        <w:rPr>
          <w:rFonts w:ascii="Times New Roman" w:hAnsi="Times New Roman"/>
          <w:szCs w:val="24"/>
        </w:rPr>
        <w:t xml:space="preserve"> assay, we screened a set of 404</w:t>
      </w:r>
      <w:r>
        <w:rPr>
          <w:rFonts w:ascii="Times New Roman" w:hAnsi="Times New Roman"/>
          <w:szCs w:val="24"/>
        </w:rPr>
        <w:t xml:space="preserve"> NOA samples with high quality and high quantity of DNA from Weill Cornell. This set of individuals was not pre-screened for known genetic causes of azoospermia; therefore the estimate of the deletion frequency in </w:t>
      </w:r>
      <w:r w:rsidRPr="009A3AEF">
        <w:rPr>
          <w:rFonts w:ascii="Times New Roman" w:hAnsi="Times New Roman"/>
          <w:i/>
          <w:szCs w:val="24"/>
        </w:rPr>
        <w:t>bona fide</w:t>
      </w:r>
      <w:r>
        <w:rPr>
          <w:rFonts w:ascii="Times New Roman" w:hAnsi="Times New Roman"/>
          <w:szCs w:val="24"/>
        </w:rPr>
        <w:t xml:space="preserve"> idiopathic cases is probably an underestimate.  </w:t>
      </w:r>
      <w:r w:rsidR="000566F5">
        <w:rPr>
          <w:rFonts w:ascii="Times New Roman" w:hAnsi="Times New Roman"/>
          <w:szCs w:val="24"/>
        </w:rPr>
        <w:t>We detected 4</w:t>
      </w:r>
      <w:r w:rsidR="00F12938">
        <w:rPr>
          <w:rFonts w:ascii="Times New Roman" w:hAnsi="Times New Roman"/>
          <w:szCs w:val="24"/>
        </w:rPr>
        <w:t xml:space="preserve"> deletions in this panel, for a case allele frequency estimate of 0.99%. </w:t>
      </w:r>
      <w:r w:rsidR="000566F5">
        <w:rPr>
          <w:rFonts w:ascii="Times New Roman" w:hAnsi="Times New Roman"/>
          <w:szCs w:val="24"/>
        </w:rPr>
        <w:t xml:space="preserve">One of these deletion carriers was screened by Affy6 and included in the PT array results presented, so we report these replication findings as a 3/403 in the main text.  </w:t>
      </w:r>
    </w:p>
    <w:p w14:paraId="0EC719DC" w14:textId="77777777" w:rsidR="0072513E" w:rsidRDefault="0072513E" w:rsidP="009A3AEF">
      <w:pPr>
        <w:rPr>
          <w:rFonts w:ascii="Times New Roman" w:hAnsi="Times New Roman"/>
          <w:szCs w:val="24"/>
        </w:rPr>
      </w:pPr>
    </w:p>
    <w:p w14:paraId="7034D2A4" w14:textId="4D64AA2D" w:rsidR="0072513E" w:rsidRPr="0072513E" w:rsidRDefault="0072513E" w:rsidP="0072513E">
      <w:pPr>
        <w:pStyle w:val="NormalWeb"/>
        <w:spacing w:before="0" w:beforeAutospacing="0" w:after="0" w:afterAutospacing="0"/>
        <w:jc w:val="both"/>
        <w:rPr>
          <w:rFonts w:ascii="Times New Roman" w:hAnsi="Times New Roman"/>
          <w:color w:val="000000" w:themeColor="text1"/>
          <w:kern w:val="24"/>
          <w:sz w:val="24"/>
          <w:szCs w:val="24"/>
        </w:rPr>
      </w:pPr>
      <w:r>
        <w:rPr>
          <w:rFonts w:ascii="Times New Roman" w:hAnsi="Times New Roman"/>
          <w:color w:val="000000" w:themeColor="text1"/>
          <w:kern w:val="24"/>
          <w:sz w:val="24"/>
          <w:szCs w:val="24"/>
        </w:rPr>
        <w:t xml:space="preserve">In the Portuguese NOA cohort, we identified two deletion carriers; only one sample had enough DNA available to attempt validation. This patient, </w:t>
      </w:r>
      <w:r w:rsidRPr="0072513E">
        <w:rPr>
          <w:rFonts w:ascii="Times New Roman" w:hAnsi="Times New Roman"/>
          <w:color w:val="000000" w:themeColor="text1"/>
          <w:kern w:val="24"/>
          <w:sz w:val="24"/>
          <w:szCs w:val="24"/>
        </w:rPr>
        <w:t>Y2502</w:t>
      </w:r>
      <w:r>
        <w:rPr>
          <w:rFonts w:ascii="Times New Roman" w:hAnsi="Times New Roman"/>
          <w:color w:val="000000" w:themeColor="text1"/>
          <w:kern w:val="24"/>
          <w:sz w:val="24"/>
          <w:szCs w:val="24"/>
        </w:rPr>
        <w:t>,</w:t>
      </w:r>
      <w:r w:rsidRPr="0072513E">
        <w:rPr>
          <w:rFonts w:ascii="Times New Roman" w:hAnsi="Times New Roman"/>
          <w:color w:val="000000" w:themeColor="text1"/>
          <w:kern w:val="24"/>
          <w:sz w:val="24"/>
          <w:szCs w:val="24"/>
        </w:rPr>
        <w:t xml:space="preserve"> was validated by amplification of two STS products, one within (DXS6616) and one outside (DXS6950) the deletion. Polymerase reaction was performed in duplex using 200ng of DNA and </w:t>
      </w:r>
      <w:proofErr w:type="spellStart"/>
      <w:r w:rsidRPr="0072513E">
        <w:rPr>
          <w:rFonts w:ascii="Times New Roman" w:hAnsi="Times New Roman"/>
          <w:color w:val="000000" w:themeColor="text1"/>
          <w:kern w:val="24"/>
          <w:sz w:val="24"/>
          <w:szCs w:val="24"/>
        </w:rPr>
        <w:t>Qiagen</w:t>
      </w:r>
      <w:proofErr w:type="spellEnd"/>
      <w:r w:rsidRPr="0072513E">
        <w:rPr>
          <w:rFonts w:ascii="Times New Roman" w:hAnsi="Times New Roman"/>
          <w:color w:val="000000" w:themeColor="text1"/>
          <w:kern w:val="24"/>
          <w:sz w:val="24"/>
          <w:szCs w:val="24"/>
        </w:rPr>
        <w:t xml:space="preserve"> Master Mix (</w:t>
      </w:r>
      <w:proofErr w:type="spellStart"/>
      <w:r w:rsidRPr="0072513E">
        <w:rPr>
          <w:rFonts w:ascii="Times New Roman" w:hAnsi="Times New Roman"/>
          <w:color w:val="000000" w:themeColor="text1"/>
          <w:kern w:val="24"/>
          <w:sz w:val="24"/>
          <w:szCs w:val="24"/>
        </w:rPr>
        <w:t>Qiagen</w:t>
      </w:r>
      <w:proofErr w:type="spellEnd"/>
      <w:r w:rsidRPr="0072513E">
        <w:rPr>
          <w:rFonts w:ascii="Times New Roman" w:hAnsi="Times New Roman"/>
          <w:color w:val="000000" w:themeColor="text1"/>
          <w:kern w:val="24"/>
          <w:sz w:val="24"/>
          <w:szCs w:val="24"/>
        </w:rPr>
        <w:t>, Hilden, Germany). P - patient, C1 and C2 – fertile controls, B - no DNA control.</w:t>
      </w:r>
    </w:p>
    <w:p w14:paraId="3581D1F1" w14:textId="77777777" w:rsidR="0072513E" w:rsidRDefault="0072513E" w:rsidP="0072513E">
      <w:pPr>
        <w:pStyle w:val="NormalWeb"/>
        <w:spacing w:before="0" w:beforeAutospacing="0" w:after="0" w:afterAutospacing="0"/>
        <w:rPr>
          <w:rFonts w:ascii="Arial" w:hAnsi="Arial" w:cs="Arial"/>
          <w:b/>
          <w:bCs/>
          <w:color w:val="000000" w:themeColor="text1"/>
          <w:kern w:val="24"/>
        </w:rPr>
      </w:pPr>
    </w:p>
    <w:p w14:paraId="505FE7D6" w14:textId="77777777" w:rsidR="0072513E" w:rsidRPr="008037D4" w:rsidRDefault="0072513E" w:rsidP="0072513E">
      <w:pPr>
        <w:pStyle w:val="NormalWeb"/>
        <w:spacing w:before="0" w:beforeAutospacing="0" w:after="0" w:afterAutospacing="0"/>
        <w:rPr>
          <w:rFonts w:ascii="Arial" w:hAnsi="Arial" w:cs="Arial"/>
        </w:rPr>
      </w:pPr>
      <w:r w:rsidRPr="008037D4">
        <w:rPr>
          <w:rFonts w:ascii="Arial" w:hAnsi="Arial" w:cs="Arial"/>
          <w:b/>
          <w:bCs/>
          <w:color w:val="000000" w:themeColor="text1"/>
          <w:kern w:val="24"/>
        </w:rPr>
        <w:t xml:space="preserve">DXS6950 </w:t>
      </w:r>
    </w:p>
    <w:p w14:paraId="0A4DDC0E" w14:textId="77777777" w:rsidR="0072513E" w:rsidRPr="008037D4" w:rsidRDefault="0072513E" w:rsidP="0072513E">
      <w:pPr>
        <w:pStyle w:val="NormalWeb"/>
        <w:spacing w:before="0" w:beforeAutospacing="0" w:after="0" w:afterAutospacing="0"/>
        <w:rPr>
          <w:rFonts w:ascii="Arial" w:hAnsi="Arial" w:cs="Arial"/>
        </w:rPr>
      </w:pPr>
      <w:r w:rsidRPr="008037D4">
        <w:rPr>
          <w:rFonts w:ascii="Arial" w:hAnsi="Arial" w:cs="Arial"/>
          <w:b/>
          <w:bCs/>
          <w:color w:val="000000" w:themeColor="text1"/>
          <w:kern w:val="24"/>
        </w:rPr>
        <w:t>Left Primer:</w:t>
      </w:r>
      <w:r w:rsidRPr="008037D4">
        <w:rPr>
          <w:rFonts w:ascii="Arial" w:hAnsi="Arial" w:cs="Arial"/>
          <w:b/>
          <w:bCs/>
          <w:color w:val="000000" w:themeColor="text1"/>
          <w:kern w:val="24"/>
        </w:rPr>
        <w:tab/>
      </w:r>
      <w:r w:rsidRPr="008037D4">
        <w:rPr>
          <w:rFonts w:ascii="Arial" w:hAnsi="Arial" w:cs="Arial"/>
          <w:color w:val="000000" w:themeColor="text1"/>
          <w:kern w:val="24"/>
        </w:rPr>
        <w:t>TCGGTCTGTGTATCCATGCA</w:t>
      </w:r>
    </w:p>
    <w:p w14:paraId="67FFBA5C" w14:textId="77777777" w:rsidR="0072513E" w:rsidRPr="008037D4" w:rsidRDefault="0072513E" w:rsidP="0072513E">
      <w:pPr>
        <w:pStyle w:val="NormalWeb"/>
        <w:spacing w:before="0" w:beforeAutospacing="0" w:after="0" w:afterAutospacing="0"/>
        <w:rPr>
          <w:rFonts w:ascii="Arial" w:hAnsi="Arial" w:cs="Arial"/>
        </w:rPr>
      </w:pPr>
      <w:r w:rsidRPr="008037D4">
        <w:rPr>
          <w:rFonts w:ascii="Arial" w:hAnsi="Arial" w:cs="Arial"/>
          <w:b/>
          <w:bCs/>
          <w:color w:val="000000" w:themeColor="text1"/>
          <w:kern w:val="24"/>
        </w:rPr>
        <w:t>Right Primer:</w:t>
      </w:r>
      <w:r w:rsidRPr="008037D4">
        <w:rPr>
          <w:rFonts w:ascii="Arial" w:hAnsi="Arial" w:cs="Arial"/>
          <w:b/>
          <w:bCs/>
          <w:color w:val="000000" w:themeColor="text1"/>
          <w:kern w:val="24"/>
        </w:rPr>
        <w:tab/>
      </w:r>
      <w:r w:rsidRPr="008037D4">
        <w:rPr>
          <w:rFonts w:ascii="Arial" w:hAnsi="Arial" w:cs="Arial"/>
          <w:color w:val="000000" w:themeColor="text1"/>
          <w:kern w:val="24"/>
        </w:rPr>
        <w:t>GGATGCATGGCAATGGAGAA</w:t>
      </w:r>
    </w:p>
    <w:p w14:paraId="589D3AE1" w14:textId="77777777" w:rsidR="0072513E" w:rsidRPr="008037D4" w:rsidRDefault="0072513E" w:rsidP="0072513E">
      <w:pPr>
        <w:pStyle w:val="NormalWeb"/>
        <w:spacing w:before="0" w:beforeAutospacing="0" w:after="0" w:afterAutospacing="0"/>
        <w:rPr>
          <w:rFonts w:ascii="Arial" w:hAnsi="Arial" w:cs="Arial"/>
        </w:rPr>
      </w:pPr>
      <w:r w:rsidRPr="008037D4">
        <w:rPr>
          <w:rFonts w:ascii="Arial" w:hAnsi="Arial" w:cs="Arial"/>
          <w:color w:val="000000" w:themeColor="text1"/>
          <w:kern w:val="24"/>
        </w:rPr>
        <w:t> </w:t>
      </w:r>
    </w:p>
    <w:p w14:paraId="22E8B350" w14:textId="77777777" w:rsidR="0072513E" w:rsidRPr="008037D4" w:rsidRDefault="0072513E" w:rsidP="0072513E">
      <w:pPr>
        <w:pStyle w:val="NormalWeb"/>
        <w:spacing w:before="0" w:beforeAutospacing="0" w:after="0" w:afterAutospacing="0"/>
        <w:rPr>
          <w:rFonts w:ascii="Arial" w:hAnsi="Arial" w:cs="Arial"/>
        </w:rPr>
      </w:pPr>
      <w:r w:rsidRPr="008037D4">
        <w:rPr>
          <w:rFonts w:ascii="Arial" w:hAnsi="Arial" w:cs="Arial"/>
          <w:b/>
          <w:bCs/>
          <w:color w:val="000000" w:themeColor="text1"/>
          <w:kern w:val="24"/>
        </w:rPr>
        <w:t xml:space="preserve">DXS6616 </w:t>
      </w:r>
    </w:p>
    <w:p w14:paraId="5433DB47" w14:textId="77777777" w:rsidR="0072513E" w:rsidRPr="008037D4" w:rsidRDefault="0072513E" w:rsidP="0072513E">
      <w:pPr>
        <w:pStyle w:val="NormalWeb"/>
        <w:spacing w:before="0" w:beforeAutospacing="0" w:after="0" w:afterAutospacing="0"/>
        <w:rPr>
          <w:rFonts w:ascii="Arial" w:hAnsi="Arial" w:cs="Arial"/>
        </w:rPr>
      </w:pPr>
      <w:r w:rsidRPr="008037D4">
        <w:rPr>
          <w:rFonts w:ascii="Arial" w:hAnsi="Arial" w:cs="Arial"/>
          <w:b/>
          <w:bCs/>
          <w:color w:val="000000" w:themeColor="text1"/>
          <w:kern w:val="24"/>
        </w:rPr>
        <w:t>Left Primer:</w:t>
      </w:r>
      <w:r w:rsidRPr="008037D4">
        <w:rPr>
          <w:rFonts w:ascii="Arial" w:hAnsi="Arial" w:cs="Arial"/>
          <w:b/>
          <w:bCs/>
          <w:color w:val="000000" w:themeColor="text1"/>
          <w:kern w:val="24"/>
        </w:rPr>
        <w:tab/>
      </w:r>
      <w:r w:rsidRPr="008037D4">
        <w:rPr>
          <w:rFonts w:ascii="Arial" w:hAnsi="Arial" w:cs="Arial"/>
          <w:color w:val="000000" w:themeColor="text1"/>
          <w:kern w:val="24"/>
        </w:rPr>
        <w:t>CAAGGCCTTTCACTCTGTCT</w:t>
      </w:r>
    </w:p>
    <w:p w14:paraId="64701D1D" w14:textId="77777777" w:rsidR="0072513E" w:rsidRPr="008037D4" w:rsidRDefault="0072513E" w:rsidP="0072513E">
      <w:pPr>
        <w:pStyle w:val="NormalWeb"/>
        <w:spacing w:before="0" w:beforeAutospacing="0" w:after="0" w:afterAutospacing="0"/>
        <w:jc w:val="both"/>
        <w:rPr>
          <w:rFonts w:ascii="Arial" w:hAnsi="Arial" w:cs="Arial"/>
        </w:rPr>
      </w:pPr>
      <w:r w:rsidRPr="008037D4">
        <w:rPr>
          <w:rFonts w:ascii="Arial" w:hAnsi="Arial" w:cs="Arial"/>
          <w:b/>
          <w:bCs/>
          <w:color w:val="000000" w:themeColor="text1"/>
          <w:kern w:val="24"/>
        </w:rPr>
        <w:t>Right Primer:</w:t>
      </w:r>
      <w:r w:rsidRPr="008037D4">
        <w:rPr>
          <w:rFonts w:ascii="Arial" w:hAnsi="Arial" w:cs="Arial"/>
          <w:b/>
          <w:bCs/>
          <w:color w:val="000000" w:themeColor="text1"/>
          <w:kern w:val="24"/>
        </w:rPr>
        <w:tab/>
      </w:r>
      <w:r w:rsidRPr="008037D4">
        <w:rPr>
          <w:rFonts w:ascii="Arial" w:hAnsi="Arial" w:cs="Arial"/>
          <w:color w:val="000000" w:themeColor="text1"/>
          <w:kern w:val="24"/>
        </w:rPr>
        <w:t>TACCTCTGTTCATTGCCAAC</w:t>
      </w:r>
    </w:p>
    <w:p w14:paraId="3D11D568" w14:textId="77777777" w:rsidR="0072513E" w:rsidRDefault="0072513E" w:rsidP="009A3AEF">
      <w:pPr>
        <w:rPr>
          <w:rFonts w:ascii="Times New Roman" w:hAnsi="Times New Roman"/>
          <w:szCs w:val="24"/>
        </w:rPr>
      </w:pPr>
    </w:p>
    <w:p w14:paraId="44E8A518" w14:textId="77777777" w:rsidR="0072513E" w:rsidRDefault="0072513E" w:rsidP="009A3AEF">
      <w:pPr>
        <w:rPr>
          <w:rFonts w:ascii="Times New Roman" w:hAnsi="Times New Roman"/>
          <w:szCs w:val="24"/>
        </w:rPr>
      </w:pPr>
    </w:p>
    <w:p w14:paraId="683E32F8"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r>
        <w:rPr>
          <w:noProof/>
        </w:rPr>
        <mc:AlternateContent>
          <mc:Choice Requires="wpg">
            <w:drawing>
              <wp:anchor distT="0" distB="0" distL="114300" distR="114300" simplePos="0" relativeHeight="251659264" behindDoc="0" locked="0" layoutInCell="1" allowOverlap="1" wp14:anchorId="27B507A4" wp14:editId="66F2E1A3">
                <wp:simplePos x="0" y="0"/>
                <wp:positionH relativeFrom="column">
                  <wp:posOffset>779145</wp:posOffset>
                </wp:positionH>
                <wp:positionV relativeFrom="paragraph">
                  <wp:posOffset>-76835</wp:posOffset>
                </wp:positionV>
                <wp:extent cx="3535680" cy="1410970"/>
                <wp:effectExtent l="0" t="0" r="7620" b="0"/>
                <wp:wrapNone/>
                <wp:docPr id="24" name="Grupo 2"/>
                <wp:cNvGraphicFramePr/>
                <a:graphic xmlns:a="http://schemas.openxmlformats.org/drawingml/2006/main">
                  <a:graphicData uri="http://schemas.microsoft.com/office/word/2010/wordprocessingGroup">
                    <wpg:wgp>
                      <wpg:cNvGrpSpPr/>
                      <wpg:grpSpPr>
                        <a:xfrm>
                          <a:off x="0" y="0"/>
                          <a:ext cx="3535680" cy="1410970"/>
                          <a:chOff x="0" y="0"/>
                          <a:chExt cx="3535680" cy="1410970"/>
                        </a:xfrm>
                      </wpg:grpSpPr>
                      <wps:wsp>
                        <wps:cNvPr id="25" name="CaixaDeTexto 4"/>
                        <wps:cNvSpPr txBox="1"/>
                        <wps:spPr>
                          <a:xfrm>
                            <a:off x="1950720" y="1173480"/>
                            <a:ext cx="1296035" cy="237490"/>
                          </a:xfrm>
                          <a:prstGeom prst="rect">
                            <a:avLst/>
                          </a:prstGeom>
                          <a:noFill/>
                        </wps:spPr>
                        <wps:txbx>
                          <w:txbxContent>
                            <w:p w14:paraId="711C3ADE" w14:textId="77777777" w:rsidR="00933377" w:rsidRPr="008037D4" w:rsidRDefault="00933377" w:rsidP="0072513E">
                              <w:pPr>
                                <w:pStyle w:val="NormalWeb"/>
                                <w:spacing w:before="0" w:beforeAutospacing="0" w:after="0" w:afterAutospacing="0"/>
                                <w:rPr>
                                  <w:rFonts w:ascii="Arial" w:hAnsi="Arial" w:cs="Arial"/>
                                </w:rPr>
                              </w:pPr>
                              <w:r w:rsidRPr="008037D4">
                                <w:rPr>
                                  <w:rFonts w:ascii="Arial" w:hAnsi="Arial" w:cs="Arial"/>
                                  <w:color w:val="000000" w:themeColor="text1"/>
                                  <w:kern w:val="24"/>
                                  <w:lang w:val="pt-PT"/>
                                </w:rPr>
                                <w:t xml:space="preserve">P  </w:t>
                              </w:r>
                              <w:r>
                                <w:rPr>
                                  <w:rFonts w:ascii="Arial" w:hAnsi="Arial" w:cs="Arial"/>
                                  <w:color w:val="000000" w:themeColor="text1"/>
                                  <w:kern w:val="24"/>
                                  <w:lang w:val="pt-PT"/>
                                </w:rPr>
                                <w:t xml:space="preserve">   </w:t>
                              </w:r>
                              <w:r w:rsidRPr="008037D4">
                                <w:rPr>
                                  <w:rFonts w:ascii="Arial" w:hAnsi="Arial" w:cs="Arial"/>
                                  <w:color w:val="000000" w:themeColor="text1"/>
                                  <w:kern w:val="24"/>
                                  <w:lang w:val="pt-PT"/>
                                </w:rPr>
                                <w:t xml:space="preserve">C1   C2  </w:t>
                              </w:r>
                              <w:r>
                                <w:rPr>
                                  <w:rFonts w:ascii="Arial" w:hAnsi="Arial" w:cs="Arial"/>
                                  <w:color w:val="000000" w:themeColor="text1"/>
                                  <w:kern w:val="24"/>
                                  <w:lang w:val="pt-PT"/>
                                </w:rPr>
                                <w:t xml:space="preserve">    </w:t>
                              </w:r>
                              <w:r w:rsidRPr="008037D4">
                                <w:rPr>
                                  <w:rFonts w:ascii="Arial" w:hAnsi="Arial" w:cs="Arial"/>
                                  <w:color w:val="000000" w:themeColor="text1"/>
                                  <w:kern w:val="24"/>
                                  <w:lang w:val="pt-PT"/>
                                </w:rPr>
                                <w:t>B</w:t>
                              </w:r>
                            </w:p>
                          </w:txbxContent>
                        </wps:txbx>
                        <wps:bodyPr wrap="square" rtlCol="0">
                          <a:spAutoFit/>
                        </wps:bodyPr>
                      </wps:wsp>
                      <wpg:grpSp>
                        <wpg:cNvPr id="26" name="Grupo 1"/>
                        <wpg:cNvGrpSpPr/>
                        <wpg:grpSpPr>
                          <a:xfrm>
                            <a:off x="0" y="0"/>
                            <a:ext cx="3535680" cy="1173480"/>
                            <a:chOff x="0" y="0"/>
                            <a:chExt cx="3535680" cy="1173480"/>
                          </a:xfrm>
                        </wpg:grpSpPr>
                        <pic:pic xmlns:pic="http://schemas.openxmlformats.org/drawingml/2006/picture">
                          <pic:nvPicPr>
                            <pic:cNvPr id="27" name="Imagem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874520" y="0"/>
                              <a:ext cx="1661160" cy="1173480"/>
                            </a:xfrm>
                            <a:prstGeom prst="rect">
                              <a:avLst/>
                            </a:prstGeom>
                          </pic:spPr>
                        </pic:pic>
                        <wps:wsp>
                          <wps:cNvPr id="28" name="CaixaDeTexto 8"/>
                          <wps:cNvSpPr txBox="1"/>
                          <wps:spPr>
                            <a:xfrm>
                              <a:off x="647700" y="792480"/>
                              <a:ext cx="1628775" cy="237490"/>
                            </a:xfrm>
                            <a:prstGeom prst="rect">
                              <a:avLst/>
                            </a:prstGeom>
                            <a:noFill/>
                          </wps:spPr>
                          <wps:txbx>
                            <w:txbxContent>
                              <w:p w14:paraId="630B3E7F" w14:textId="77777777" w:rsidR="00933377" w:rsidRPr="008037D4" w:rsidRDefault="00933377" w:rsidP="0072513E">
                                <w:pPr>
                                  <w:pStyle w:val="NormalWeb"/>
                                  <w:spacing w:before="0" w:beforeAutospacing="0" w:after="0" w:afterAutospacing="0"/>
                                  <w:rPr>
                                    <w:rFonts w:ascii="Arial" w:hAnsi="Arial" w:cs="Arial"/>
                                  </w:rPr>
                                </w:pPr>
                                <w:r w:rsidRPr="008037D4">
                                  <w:rPr>
                                    <w:rFonts w:ascii="Arial" w:hAnsi="Arial" w:cs="Arial"/>
                                    <w:b/>
                                    <w:bCs/>
                                    <w:color w:val="000000" w:themeColor="text1"/>
                                    <w:kern w:val="24"/>
                                  </w:rPr>
                                  <w:t>DXS6950 (out)</w:t>
                                </w:r>
                              </w:p>
                            </w:txbxContent>
                          </wps:txbx>
                          <wps:bodyPr wrap="square" rtlCol="0">
                            <a:spAutoFit/>
                          </wps:bodyPr>
                        </wps:wsp>
                        <wps:wsp>
                          <wps:cNvPr id="29" name="CaixaDeTexto 9"/>
                          <wps:cNvSpPr txBox="1"/>
                          <wps:spPr>
                            <a:xfrm>
                              <a:off x="647700" y="144780"/>
                              <a:ext cx="1439545" cy="237490"/>
                            </a:xfrm>
                            <a:prstGeom prst="rect">
                              <a:avLst/>
                            </a:prstGeom>
                            <a:noFill/>
                          </wps:spPr>
                          <wps:txbx>
                            <w:txbxContent>
                              <w:p w14:paraId="4169850C" w14:textId="77777777" w:rsidR="00933377" w:rsidRPr="008037D4" w:rsidRDefault="00933377" w:rsidP="0072513E">
                                <w:pPr>
                                  <w:pStyle w:val="NormalWeb"/>
                                  <w:spacing w:before="0" w:beforeAutospacing="0" w:after="0" w:afterAutospacing="0"/>
                                  <w:rPr>
                                    <w:rFonts w:ascii="Arial" w:hAnsi="Arial" w:cs="Arial"/>
                                  </w:rPr>
                                </w:pPr>
                                <w:r w:rsidRPr="008037D4">
                                  <w:rPr>
                                    <w:rFonts w:ascii="Arial" w:hAnsi="Arial" w:cs="Arial"/>
                                    <w:b/>
                                    <w:bCs/>
                                    <w:color w:val="000000" w:themeColor="text1"/>
                                    <w:kern w:val="24"/>
                                  </w:rPr>
                                  <w:t>DXS6616 (in)</w:t>
                                </w:r>
                              </w:p>
                            </w:txbxContent>
                          </wps:txbx>
                          <wps:bodyPr wrap="square" rtlCol="0">
                            <a:spAutoFit/>
                          </wps:bodyPr>
                        </wps:wsp>
                        <wps:wsp>
                          <wps:cNvPr id="30" name="CaixaDeTexto 14"/>
                          <wps:cNvSpPr txBox="1"/>
                          <wps:spPr>
                            <a:xfrm>
                              <a:off x="38100" y="784860"/>
                              <a:ext cx="609600" cy="237490"/>
                            </a:xfrm>
                            <a:prstGeom prst="rect">
                              <a:avLst/>
                            </a:prstGeom>
                            <a:noFill/>
                          </wps:spPr>
                          <wps:txbx>
                            <w:txbxContent>
                              <w:p w14:paraId="08220151" w14:textId="77777777" w:rsidR="00933377" w:rsidRPr="008037D4" w:rsidRDefault="00933377" w:rsidP="0072513E">
                                <w:pPr>
                                  <w:pStyle w:val="NormalWeb"/>
                                  <w:spacing w:before="0" w:beforeAutospacing="0" w:after="0" w:afterAutospacing="0"/>
                                  <w:rPr>
                                    <w:rFonts w:ascii="Arial" w:hAnsi="Arial" w:cs="Arial"/>
                                  </w:rPr>
                                </w:pPr>
                                <w:r w:rsidRPr="008037D4">
                                  <w:rPr>
                                    <w:rFonts w:ascii="Arial" w:hAnsi="Arial" w:cs="Arial"/>
                                    <w:color w:val="000000" w:themeColor="text1"/>
                                    <w:kern w:val="24"/>
                                    <w:lang w:val="pt-PT"/>
                                  </w:rPr>
                                  <w:t xml:space="preserve">227 </w:t>
                                </w:r>
                                <w:proofErr w:type="spellStart"/>
                                <w:r w:rsidRPr="008037D4">
                                  <w:rPr>
                                    <w:rFonts w:ascii="Arial" w:hAnsi="Arial" w:cs="Arial"/>
                                    <w:color w:val="000000" w:themeColor="text1"/>
                                    <w:kern w:val="24"/>
                                    <w:lang w:val="pt-PT"/>
                                  </w:rPr>
                                  <w:t>bp</w:t>
                                </w:r>
                                <w:proofErr w:type="spellEnd"/>
                              </w:p>
                            </w:txbxContent>
                          </wps:txbx>
                          <wps:bodyPr wrap="square" rtlCol="0">
                            <a:spAutoFit/>
                          </wps:bodyPr>
                        </wps:wsp>
                        <wps:wsp>
                          <wps:cNvPr id="31" name="CaixaDeTexto 15"/>
                          <wps:cNvSpPr txBox="1"/>
                          <wps:spPr>
                            <a:xfrm>
                              <a:off x="0" y="160020"/>
                              <a:ext cx="899160" cy="237490"/>
                            </a:xfrm>
                            <a:prstGeom prst="rect">
                              <a:avLst/>
                            </a:prstGeom>
                            <a:noFill/>
                          </wps:spPr>
                          <wps:txbx>
                            <w:txbxContent>
                              <w:p w14:paraId="1B993FBE" w14:textId="77777777" w:rsidR="00933377" w:rsidRPr="008037D4" w:rsidRDefault="00933377" w:rsidP="0072513E">
                                <w:pPr>
                                  <w:pStyle w:val="NormalWeb"/>
                                  <w:spacing w:before="0" w:beforeAutospacing="0" w:after="0" w:afterAutospacing="0"/>
                                  <w:rPr>
                                    <w:rFonts w:ascii="Arial" w:hAnsi="Arial" w:cs="Arial"/>
                                  </w:rPr>
                                </w:pPr>
                                <w:r w:rsidRPr="008037D4">
                                  <w:rPr>
                                    <w:rFonts w:ascii="Arial" w:hAnsi="Arial" w:cs="Arial"/>
                                    <w:color w:val="000000" w:themeColor="text1"/>
                                    <w:kern w:val="24"/>
                                    <w:lang w:val="pt-PT"/>
                                  </w:rPr>
                                  <w:t xml:space="preserve">117 </w:t>
                                </w:r>
                                <w:proofErr w:type="spellStart"/>
                                <w:r w:rsidRPr="008037D4">
                                  <w:rPr>
                                    <w:rFonts w:ascii="Arial" w:hAnsi="Arial" w:cs="Arial"/>
                                    <w:color w:val="000000" w:themeColor="text1"/>
                                    <w:kern w:val="24"/>
                                    <w:lang w:val="pt-PT"/>
                                  </w:rPr>
                                  <w:t>bp</w:t>
                                </w:r>
                                <w:proofErr w:type="spellEnd"/>
                              </w:p>
                            </w:txbxContent>
                          </wps:txbx>
                          <wps:bodyPr wrap="square" rtlCol="0">
                            <a:spAutoFit/>
                          </wps:bodyPr>
                        </wps:wsp>
                      </wpg:grpSp>
                    </wpg:wgp>
                  </a:graphicData>
                </a:graphic>
              </wp:anchor>
            </w:drawing>
          </mc:Choice>
          <mc:Fallback>
            <w:pict>
              <v:group id="Grupo 2" o:spid="_x0000_s1026" style="position:absolute;left:0;text-align:left;margin-left:61.35pt;margin-top:-6.05pt;width:278.4pt;height:111.1pt;z-index:251659264" coordsize="35356,1410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A2AAAAABSZ2h0&#10;bG9uZwAAATE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">
                <v:shapetype id="_x0000_t202" coordsize="21600,21600" o:spt="202" path="m,l,21600r21600,l21600,xe">
                  <v:stroke joinstyle="miter"/>
                  <v:path gradientshapeok="t" o:connecttype="rect"/>
                </v:shapetype>
                <v:shape id="CaixaDeTexto 4" o:spid="_x0000_s1027" type="#_x0000_t202" style="position:absolute;left:19507;top:11734;width:12960;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OHcEA&#10;AADbAAAADwAAAGRycy9kb3ducmV2LnhtbESPQWvCQBSE74X+h+UVvNWNgiLRVaS24MGLNt4f2Wc2&#10;NPs2ZJ8m/ntXEHocZuYbZrUZfKNu1MU6sIHJOANFXAZbc2Wg+P35XICKgmyxCUwG7hRhs35/W2Fu&#10;Q89Hup2kUgnCMUcDTqTNtY6lI49xHFri5F1C51GS7CptO+wT3Dd6mmVz7bHmtOCwpS9H5d/p6g2I&#10;2O3kXnz7uD8Ph13vsnKGhTGjj2G7BCU0yH/41d5bA9MZPL+kH6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YDh3BAAAA2wAAAA8AAAAAAAAAAAAAAAAAmAIAAGRycy9kb3du&#10;cmV2LnhtbFBLBQYAAAAABAAEAPUAAACGAwAAAAA=&#10;" filled="f" stroked="f">
                  <v:textbox style="mso-fit-shape-to-text:t">
                    <w:txbxContent>
                      <w:p w14:paraId="711C3ADE" w14:textId="77777777" w:rsidR="00F84AE4" w:rsidRPr="008037D4" w:rsidRDefault="00F84AE4" w:rsidP="0072513E">
                        <w:pPr>
                          <w:pStyle w:val="NormalWeb"/>
                          <w:spacing w:before="0" w:beforeAutospacing="0" w:after="0" w:afterAutospacing="0"/>
                          <w:rPr>
                            <w:rFonts w:ascii="Arial" w:hAnsi="Arial" w:cs="Arial"/>
                          </w:rPr>
                        </w:pPr>
                        <w:r w:rsidRPr="008037D4">
                          <w:rPr>
                            <w:rFonts w:ascii="Arial" w:hAnsi="Arial" w:cs="Arial"/>
                            <w:color w:val="000000" w:themeColor="text1"/>
                            <w:kern w:val="24"/>
                            <w:lang w:val="pt-PT"/>
                          </w:rPr>
                          <w:t xml:space="preserve">P  </w:t>
                        </w:r>
                        <w:r>
                          <w:rPr>
                            <w:rFonts w:ascii="Arial" w:hAnsi="Arial" w:cs="Arial"/>
                            <w:color w:val="000000" w:themeColor="text1"/>
                            <w:kern w:val="24"/>
                            <w:lang w:val="pt-PT"/>
                          </w:rPr>
                          <w:t xml:space="preserve">   </w:t>
                        </w:r>
                        <w:r w:rsidRPr="008037D4">
                          <w:rPr>
                            <w:rFonts w:ascii="Arial" w:hAnsi="Arial" w:cs="Arial"/>
                            <w:color w:val="000000" w:themeColor="text1"/>
                            <w:kern w:val="24"/>
                            <w:lang w:val="pt-PT"/>
                          </w:rPr>
                          <w:t xml:space="preserve">C1   C2  </w:t>
                        </w:r>
                        <w:r>
                          <w:rPr>
                            <w:rFonts w:ascii="Arial" w:hAnsi="Arial" w:cs="Arial"/>
                            <w:color w:val="000000" w:themeColor="text1"/>
                            <w:kern w:val="24"/>
                            <w:lang w:val="pt-PT"/>
                          </w:rPr>
                          <w:t xml:space="preserve">    </w:t>
                        </w:r>
                        <w:r w:rsidRPr="008037D4">
                          <w:rPr>
                            <w:rFonts w:ascii="Arial" w:hAnsi="Arial" w:cs="Arial"/>
                            <w:color w:val="000000" w:themeColor="text1"/>
                            <w:kern w:val="24"/>
                            <w:lang w:val="pt-PT"/>
                          </w:rPr>
                          <w:t>B</w:t>
                        </w:r>
                      </w:p>
                    </w:txbxContent>
                  </v:textbox>
                </v:shape>
                <v:group id="Grupo 1" o:spid="_x0000_s1028" style="position:absolute;width:35356;height:11734" coordsize="35356,117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7" o:spid="_x0000_s1029" type="#_x0000_t75" style="position:absolute;left:18745;width:16611;height:117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9PcXEAAAA2wAAAA8AAABkcnMvZG93bnJldi54bWxEj91qwkAUhO8F32E5Qu/qxpRUSd0EEVpq&#10;hVJtH+CQPU2C2bMhu/np27sFwcthZr5htvlkGjFQ52rLClbLCARxYXXNpYKf79fHDQjnkTU2lknB&#10;HznIs/lsi6m2I59oOPtSBAi7FBVU3replK6oyKBb2pY4eL+2M+iD7EqpOxwD3DQyjqJnabDmsFBh&#10;S/uKisu5NwrWujQ7k7j46c0mn4fVEfsv96HUw2LavYDwNPl7+NZ+1wriNfx/CT9AZl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o9PcXEAAAA2wAAAA8AAAAAAAAAAAAAAAAA&#10;nwIAAGRycy9kb3ducmV2LnhtbFBLBQYAAAAABAAEAPcAAACQAwAAAAA=&#10;">
                    <v:imagedata r:id="rId34" o:title=""/>
                    <v:path arrowok="t"/>
                  </v:shape>
                  <v:shape id="CaixaDeTexto 8" o:spid="_x0000_s1030" type="#_x0000_t202" style="position:absolute;left:6477;top:7924;width:16287;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hg70A&#10;AADbAAAADwAAAGRycy9kb3ducmV2LnhtbERPTYvCMBC9C/6HMII3TRVclmoU0V3wsJd1631oxqbY&#10;TEoz2vrvNwfB4+N9b3aDb9SDulgHNrCYZ6CIy2BrrgwUf9+zT1BRkC02gcnAkyLstuPRBnMbev6l&#10;x1kqlUI45mjAibS51rF05DHOQ0ucuGvoPEqCXaVth30K941eZtmH9lhzanDY0sFReTvfvQERu188&#10;iy8fT5fh59i7rFxhYcx0MuzXoIQGeYtf7pM1sExj05f0A/T2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mhg70AAADbAAAADwAAAAAAAAAAAAAAAACYAgAAZHJzL2Rvd25yZXYu&#10;eG1sUEsFBgAAAAAEAAQA9QAAAIIDAAAAAA==&#10;" filled="f" stroked="f">
                    <v:textbox style="mso-fit-shape-to-text:t">
                      <w:txbxContent>
                        <w:p w14:paraId="630B3E7F" w14:textId="77777777" w:rsidR="00F84AE4" w:rsidRPr="008037D4" w:rsidRDefault="00F84AE4" w:rsidP="0072513E">
                          <w:pPr>
                            <w:pStyle w:val="NormalWeb"/>
                            <w:spacing w:before="0" w:beforeAutospacing="0" w:after="0" w:afterAutospacing="0"/>
                            <w:rPr>
                              <w:rFonts w:ascii="Arial" w:hAnsi="Arial" w:cs="Arial"/>
                            </w:rPr>
                          </w:pPr>
                          <w:r w:rsidRPr="008037D4">
                            <w:rPr>
                              <w:rFonts w:ascii="Arial" w:hAnsi="Arial" w:cs="Arial"/>
                              <w:b/>
                              <w:bCs/>
                              <w:color w:val="000000" w:themeColor="text1"/>
                              <w:kern w:val="24"/>
                            </w:rPr>
                            <w:t>DXS6950 (out)</w:t>
                          </w:r>
                        </w:p>
                      </w:txbxContent>
                    </v:textbox>
                  </v:shape>
                  <v:shape id="CaixaDeTexto 9" o:spid="_x0000_s1031" type="#_x0000_t202" style="position:absolute;left:6477;top:1447;width:14395;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UEGMIA&#10;AADbAAAADwAAAGRycy9kb3ducmV2LnhtbESPT2vCQBTE7wW/w/IKvdWNQoumriL+AQ+9qPH+yL5m&#10;Q7NvQ/Zp4rd3hUKPw8z8hlmsBt+oG3WxDmxgMs5AEZfB1lwZKM779xmoKMgWm8Bk4E4RVsvRywJz&#10;G3o+0u0klUoQjjkacCJtrnUsHXmM49ASJ+8ndB4lya7StsM+wX2jp1n2qT3WnBYctrRxVP6ert6A&#10;iF1P7sXOx8Nl+N72Lis/sDDm7XVYf4ESGuQ//Nc+WAPTOTy/pB+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1QQYwgAAANsAAAAPAAAAAAAAAAAAAAAAAJgCAABkcnMvZG93&#10;bnJldi54bWxQSwUGAAAAAAQABAD1AAAAhwMAAAAA&#10;" filled="f" stroked="f">
                    <v:textbox style="mso-fit-shape-to-text:t">
                      <w:txbxContent>
                        <w:p w14:paraId="4169850C" w14:textId="77777777" w:rsidR="00F84AE4" w:rsidRPr="008037D4" w:rsidRDefault="00F84AE4" w:rsidP="0072513E">
                          <w:pPr>
                            <w:pStyle w:val="NormalWeb"/>
                            <w:spacing w:before="0" w:beforeAutospacing="0" w:after="0" w:afterAutospacing="0"/>
                            <w:rPr>
                              <w:rFonts w:ascii="Arial" w:hAnsi="Arial" w:cs="Arial"/>
                            </w:rPr>
                          </w:pPr>
                          <w:r w:rsidRPr="008037D4">
                            <w:rPr>
                              <w:rFonts w:ascii="Arial" w:hAnsi="Arial" w:cs="Arial"/>
                              <w:b/>
                              <w:bCs/>
                              <w:color w:val="000000" w:themeColor="text1"/>
                              <w:kern w:val="24"/>
                            </w:rPr>
                            <w:t>DXS6616 (in)</w:t>
                          </w:r>
                        </w:p>
                      </w:txbxContent>
                    </v:textbox>
                  </v:shape>
                  <v:shape id="CaixaDeTexto 14" o:spid="_x0000_s1032" type="#_x0000_t202" style="position:absolute;left:381;top:7848;width:6096;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Y7WL4A&#10;AADbAAAADwAAAGRycy9kb3ducmV2LnhtbERPTWvCQBC9F/wPywi91Y2VFomuIlbBQy9qvA/ZMRvM&#10;zobsaOK/7x4KHh/ve7kefKMe1MU6sIHpJANFXAZbc2WgOO8/5qCiIFtsApOBJ0VYr0ZvS8xt6PlI&#10;j5NUKoVwzNGAE2lzrWPpyGOchJY4cdfQeZQEu0rbDvsU7hv9mWXf2mPNqcFhS1tH5e109wZE7Gb6&#10;LHY+Hi7D70/vsvILC2Pex8NmAUpokJf4332wBmZpff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E2O1i+AAAA2wAAAA8AAAAAAAAAAAAAAAAAmAIAAGRycy9kb3ducmV2&#10;LnhtbFBLBQYAAAAABAAEAPUAAACDAwAAAAA=&#10;" filled="f" stroked="f">
                    <v:textbox style="mso-fit-shape-to-text:t">
                      <w:txbxContent>
                        <w:p w14:paraId="08220151" w14:textId="77777777" w:rsidR="00F84AE4" w:rsidRPr="008037D4" w:rsidRDefault="00F84AE4" w:rsidP="0072513E">
                          <w:pPr>
                            <w:pStyle w:val="NormalWeb"/>
                            <w:spacing w:before="0" w:beforeAutospacing="0" w:after="0" w:afterAutospacing="0"/>
                            <w:rPr>
                              <w:rFonts w:ascii="Arial" w:hAnsi="Arial" w:cs="Arial"/>
                            </w:rPr>
                          </w:pPr>
                          <w:r w:rsidRPr="008037D4">
                            <w:rPr>
                              <w:rFonts w:ascii="Arial" w:hAnsi="Arial" w:cs="Arial"/>
                              <w:color w:val="000000" w:themeColor="text1"/>
                              <w:kern w:val="24"/>
                              <w:lang w:val="pt-PT"/>
                            </w:rPr>
                            <w:t>227 bp</w:t>
                          </w:r>
                        </w:p>
                      </w:txbxContent>
                    </v:textbox>
                  </v:shape>
                  <v:shape id="CaixaDeTexto 15" o:spid="_x0000_s1033" type="#_x0000_t202" style="position:absolute;top:1600;width:8991;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qew8IA&#10;AADbAAAADwAAAGRycy9kb3ducmV2LnhtbESPzWrDMBCE74W+g9hCb43slIbiRAkhP5BDL0md+2Jt&#10;LVNrZaxN7Lx9FCj0OMzMN8xiNfpWXamPTWAD+SQDRVwF23BtoPzev32CioJssQ1MBm4UYbV8flpg&#10;YcPAR7qepFYJwrFAA06kK7SOlSOPcRI64uT9hN6jJNnX2vY4JLhv9TTLZtpjw2nBYUcbR9Xv6eIN&#10;iNh1fit3Ph7O49d2cFn1gaUxry/jeg5KaJT/8F/7YA285/D4kn6AXt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ep7DwgAAANsAAAAPAAAAAAAAAAAAAAAAAJgCAABkcnMvZG93&#10;bnJldi54bWxQSwUGAAAAAAQABAD1AAAAhwMAAAAA&#10;" filled="f" stroked="f">
                    <v:textbox style="mso-fit-shape-to-text:t">
                      <w:txbxContent>
                        <w:p w14:paraId="1B993FBE" w14:textId="77777777" w:rsidR="00F84AE4" w:rsidRPr="008037D4" w:rsidRDefault="00F84AE4" w:rsidP="0072513E">
                          <w:pPr>
                            <w:pStyle w:val="NormalWeb"/>
                            <w:spacing w:before="0" w:beforeAutospacing="0" w:after="0" w:afterAutospacing="0"/>
                            <w:rPr>
                              <w:rFonts w:ascii="Arial" w:hAnsi="Arial" w:cs="Arial"/>
                            </w:rPr>
                          </w:pPr>
                          <w:r w:rsidRPr="008037D4">
                            <w:rPr>
                              <w:rFonts w:ascii="Arial" w:hAnsi="Arial" w:cs="Arial"/>
                              <w:color w:val="000000" w:themeColor="text1"/>
                              <w:kern w:val="24"/>
                              <w:lang w:val="pt-PT"/>
                            </w:rPr>
                            <w:t>117 bp</w:t>
                          </w:r>
                        </w:p>
                      </w:txbxContent>
                    </v:textbox>
                  </v:shape>
                </v:group>
              </v:group>
            </w:pict>
          </mc:Fallback>
        </mc:AlternateContent>
      </w:r>
    </w:p>
    <w:p w14:paraId="35363726"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p>
    <w:p w14:paraId="7BEE8B96"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p>
    <w:p w14:paraId="096DF115"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p>
    <w:p w14:paraId="59C66235"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p>
    <w:p w14:paraId="2AB27235"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p>
    <w:p w14:paraId="1AD424C3"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p>
    <w:p w14:paraId="57930795"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p>
    <w:p w14:paraId="3E96C88E"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p>
    <w:p w14:paraId="3998B8DE" w14:textId="77777777" w:rsidR="0072513E" w:rsidRDefault="0072513E" w:rsidP="0072513E">
      <w:pPr>
        <w:pStyle w:val="NormalWeb"/>
        <w:spacing w:before="0" w:beforeAutospacing="0" w:after="0" w:afterAutospacing="0"/>
        <w:jc w:val="both"/>
        <w:rPr>
          <w:rFonts w:ascii="Arial" w:hAnsi="Arial" w:cs="Arial"/>
          <w:color w:val="000000" w:themeColor="text1"/>
          <w:kern w:val="24"/>
        </w:rPr>
      </w:pPr>
    </w:p>
    <w:p w14:paraId="58207B04" w14:textId="77777777" w:rsidR="0072513E" w:rsidRDefault="0072513E" w:rsidP="009A3AEF">
      <w:pPr>
        <w:rPr>
          <w:rFonts w:ascii="Times New Roman" w:hAnsi="Times New Roman"/>
          <w:szCs w:val="24"/>
        </w:rPr>
      </w:pPr>
    </w:p>
    <w:p w14:paraId="39DB2070" w14:textId="02925446" w:rsidR="00F12938" w:rsidRDefault="00F12938" w:rsidP="00F12938">
      <w:pPr>
        <w:rPr>
          <w:rFonts w:ascii="Times New Roman" w:hAnsi="Times New Roman"/>
          <w:b/>
          <w:szCs w:val="24"/>
        </w:rPr>
      </w:pPr>
      <w:r>
        <w:rPr>
          <w:rFonts w:ascii="Times New Roman" w:hAnsi="Times New Roman"/>
          <w:b/>
          <w:szCs w:val="24"/>
        </w:rPr>
        <w:t>DMRT1 deletion</w:t>
      </w:r>
      <w:r w:rsidR="000955BC">
        <w:rPr>
          <w:rFonts w:ascii="Times New Roman" w:hAnsi="Times New Roman"/>
          <w:b/>
          <w:szCs w:val="24"/>
        </w:rPr>
        <w:t xml:space="preserve"> qPCR assay</w:t>
      </w:r>
    </w:p>
    <w:p w14:paraId="5343EBA7" w14:textId="77777777" w:rsidR="003B764A" w:rsidRDefault="003B764A" w:rsidP="00F12938">
      <w:pPr>
        <w:rPr>
          <w:rFonts w:ascii="Times New Roman" w:hAnsi="Times New Roman"/>
          <w:b/>
          <w:szCs w:val="24"/>
        </w:rPr>
      </w:pPr>
    </w:p>
    <w:p w14:paraId="729BBCE2" w14:textId="60CA03AB" w:rsidR="003B764A" w:rsidRPr="00C321EC" w:rsidRDefault="003B764A" w:rsidP="003B764A">
      <w:pPr>
        <w:outlineLvl w:val="0"/>
        <w:rPr>
          <w:rFonts w:eastAsia="Times New Roman" w:cs="AdvP497E2"/>
          <w:szCs w:val="18"/>
          <w:lang w:bidi="en-US"/>
        </w:rPr>
      </w:pPr>
      <w:r w:rsidRPr="00C321EC">
        <w:rPr>
          <w:rFonts w:eastAsia="Times New Roman" w:cs="AdvP497E2"/>
          <w:szCs w:val="18"/>
          <w:lang w:bidi="en-US"/>
        </w:rPr>
        <w:t xml:space="preserve">The </w:t>
      </w:r>
      <w:proofErr w:type="spellStart"/>
      <w:r w:rsidRPr="00C321EC">
        <w:rPr>
          <w:rFonts w:eastAsia="Times New Roman" w:cs="AdvP497E2"/>
          <w:szCs w:val="18"/>
          <w:lang w:bidi="en-US"/>
        </w:rPr>
        <w:t>hemizygous</w:t>
      </w:r>
      <w:proofErr w:type="spellEnd"/>
      <w:r w:rsidRPr="00C321EC">
        <w:rPr>
          <w:rFonts w:eastAsia="Times New Roman" w:cs="AdvP497E2"/>
          <w:szCs w:val="18"/>
          <w:lang w:bidi="en-US"/>
        </w:rPr>
        <w:t xml:space="preserve"> deletion of DMRT1 identified by array analysis was confirmed in both samples by </w:t>
      </w:r>
      <w:proofErr w:type="spellStart"/>
      <w:r w:rsidRPr="00C321EC">
        <w:rPr>
          <w:rFonts w:eastAsia="Times New Roman" w:cs="AdvP497E2"/>
          <w:szCs w:val="18"/>
          <w:lang w:bidi="en-US"/>
        </w:rPr>
        <w:t>Taqman</w:t>
      </w:r>
      <w:proofErr w:type="spellEnd"/>
      <w:r w:rsidRPr="00C321EC">
        <w:rPr>
          <w:rFonts w:eastAsia="Times New Roman" w:cs="AdvP497E2"/>
          <w:szCs w:val="18"/>
          <w:lang w:bidi="en-US"/>
        </w:rPr>
        <w:t xml:space="preserve"> PCR using a pre-designed assay #Hs06833797_cn within </w:t>
      </w:r>
      <w:r w:rsidR="00365714">
        <w:rPr>
          <w:rFonts w:eastAsia="Times New Roman" w:cs="AdvP497E2"/>
          <w:szCs w:val="18"/>
          <w:lang w:bidi="en-US"/>
        </w:rPr>
        <w:t xml:space="preserve">the </w:t>
      </w:r>
      <w:r w:rsidRPr="00C321EC">
        <w:rPr>
          <w:rFonts w:eastAsia="Times New Roman" w:cs="AdvP497E2"/>
          <w:szCs w:val="18"/>
          <w:lang w:bidi="en-US"/>
        </w:rPr>
        <w:t xml:space="preserve">DMRT1 gene against an </w:t>
      </w:r>
      <w:proofErr w:type="spellStart"/>
      <w:r w:rsidRPr="00C321EC">
        <w:rPr>
          <w:rFonts w:eastAsia="Times New Roman" w:cs="AdvP497E2"/>
          <w:szCs w:val="18"/>
          <w:lang w:bidi="en-US"/>
        </w:rPr>
        <w:t>RNase</w:t>
      </w:r>
      <w:proofErr w:type="spellEnd"/>
      <w:r w:rsidRPr="00C321EC">
        <w:rPr>
          <w:rFonts w:eastAsia="Times New Roman" w:cs="AdvP497E2"/>
          <w:szCs w:val="18"/>
          <w:lang w:bidi="en-US"/>
        </w:rPr>
        <w:t xml:space="preserve"> P reference (assay # 4403326; both assays from Applied </w:t>
      </w:r>
      <w:proofErr w:type="spellStart"/>
      <w:r w:rsidRPr="00C321EC">
        <w:rPr>
          <w:rFonts w:eastAsia="Times New Roman" w:cs="AdvP497E2"/>
          <w:szCs w:val="18"/>
          <w:lang w:bidi="en-US"/>
        </w:rPr>
        <w:t>Biosystems</w:t>
      </w:r>
      <w:proofErr w:type="spellEnd"/>
      <w:r w:rsidRPr="00C321EC">
        <w:rPr>
          <w:rFonts w:eastAsia="Times New Roman" w:cs="AdvP497E2"/>
          <w:szCs w:val="18"/>
          <w:lang w:bidi="en-US"/>
        </w:rPr>
        <w:t>, Carlsbad, CA, USA) according to manufacturer’s recommendations.</w:t>
      </w:r>
      <w:r w:rsidR="00365714">
        <w:rPr>
          <w:rFonts w:eastAsia="Times New Roman" w:cs="AdvP497E2"/>
          <w:szCs w:val="18"/>
          <w:lang w:bidi="en-US"/>
        </w:rPr>
        <w:t xml:space="preserve"> The </w:t>
      </w:r>
      <w:r w:rsidR="00365714">
        <w:rPr>
          <w:rFonts w:eastAsia="Times New Roman" w:cs="AdvP497E2"/>
          <w:szCs w:val="18"/>
          <w:lang w:bidi="en-US"/>
        </w:rPr>
        <w:lastRenderedPageBreak/>
        <w:t>DMRT1 assay is located within intron 3 of the gene.</w:t>
      </w:r>
      <w:r>
        <w:rPr>
          <w:rFonts w:eastAsia="Times New Roman" w:cs="AdvP497E2"/>
          <w:szCs w:val="18"/>
          <w:lang w:bidi="en-US"/>
        </w:rPr>
        <w:t xml:space="preserve"> As described in the main text, we screened 30 case samples from the Utah cohort with this assay, including 2 putative deletion carriers and 1 putative duplication carrier. These samples had all been screened by Illumina 370K array in the discovery phase of the project, and the DMRT1 </w:t>
      </w:r>
      <w:proofErr w:type="spellStart"/>
      <w:r>
        <w:rPr>
          <w:rFonts w:eastAsia="Times New Roman" w:cs="AdvP497E2"/>
          <w:szCs w:val="18"/>
          <w:lang w:bidi="en-US"/>
        </w:rPr>
        <w:t>TaqMan</w:t>
      </w:r>
      <w:proofErr w:type="spellEnd"/>
      <w:r>
        <w:rPr>
          <w:rFonts w:eastAsia="Times New Roman" w:cs="AdvP497E2"/>
          <w:szCs w:val="18"/>
          <w:lang w:bidi="en-US"/>
        </w:rPr>
        <w:t xml:space="preserve"> assay unambiguously confirmed DMRT1 copy number status assigned</w:t>
      </w:r>
      <w:r w:rsidR="00C375E4">
        <w:rPr>
          <w:rFonts w:eastAsia="Times New Roman" w:cs="AdvP497E2"/>
          <w:szCs w:val="18"/>
          <w:lang w:bidi="en-US"/>
        </w:rPr>
        <w:t xml:space="preserve"> by the array for 30/30 cases. </w:t>
      </w:r>
      <w:r>
        <w:rPr>
          <w:rFonts w:eastAsia="Times New Roman" w:cs="AdvP497E2"/>
          <w:szCs w:val="18"/>
          <w:lang w:bidi="en-US"/>
        </w:rPr>
        <w:t xml:space="preserve">We subsequently screened </w:t>
      </w:r>
      <w:r w:rsidR="000955BC">
        <w:rPr>
          <w:rFonts w:eastAsia="Times New Roman" w:cs="AdvP497E2"/>
          <w:szCs w:val="18"/>
          <w:lang w:bidi="en-US"/>
        </w:rPr>
        <w:t xml:space="preserve">the Cornell replication cohort with the assay, running both DMRT1 and </w:t>
      </w:r>
      <w:proofErr w:type="spellStart"/>
      <w:r w:rsidR="000955BC">
        <w:rPr>
          <w:rFonts w:eastAsia="Times New Roman" w:cs="AdvP497E2"/>
          <w:szCs w:val="18"/>
          <w:lang w:bidi="en-US"/>
        </w:rPr>
        <w:t>RNase</w:t>
      </w:r>
      <w:proofErr w:type="spellEnd"/>
      <w:r w:rsidR="000955BC">
        <w:rPr>
          <w:rFonts w:eastAsia="Times New Roman" w:cs="AdvP497E2"/>
          <w:szCs w:val="18"/>
          <w:lang w:bidi="en-US"/>
        </w:rPr>
        <w:t xml:space="preserve"> P probes in quadruplicate on each sample.</w:t>
      </w:r>
      <w:r w:rsidR="00365714">
        <w:rPr>
          <w:rFonts w:eastAsia="Times New Roman" w:cs="AdvP497E2"/>
          <w:szCs w:val="18"/>
          <w:lang w:bidi="en-US"/>
        </w:rPr>
        <w:t xml:space="preserve"> Data were summarize</w:t>
      </w:r>
      <w:r w:rsidR="0058598B">
        <w:rPr>
          <w:rFonts w:eastAsia="Times New Roman" w:cs="AdvP497E2"/>
          <w:szCs w:val="18"/>
          <w:lang w:bidi="en-US"/>
        </w:rPr>
        <w:t>d</w:t>
      </w:r>
      <w:r w:rsidR="00365714">
        <w:rPr>
          <w:rFonts w:eastAsia="Times New Roman" w:cs="AdvP497E2"/>
          <w:szCs w:val="18"/>
          <w:lang w:bidi="en-US"/>
        </w:rPr>
        <w:t xml:space="preserve"> into copy number calls using </w:t>
      </w:r>
      <w:proofErr w:type="spellStart"/>
      <w:r w:rsidR="00365714">
        <w:rPr>
          <w:rFonts w:eastAsia="Times New Roman" w:cs="AdvP497E2"/>
          <w:szCs w:val="18"/>
          <w:lang w:bidi="en-US"/>
        </w:rPr>
        <w:t>CopyCaller</w:t>
      </w:r>
      <w:proofErr w:type="spellEnd"/>
      <w:r w:rsidR="00365714">
        <w:rPr>
          <w:rFonts w:eastAsia="Times New Roman" w:cs="AdvP497E2"/>
          <w:szCs w:val="18"/>
          <w:lang w:bidi="en-US"/>
        </w:rPr>
        <w:t xml:space="preserve"> software (Life Technologies).</w:t>
      </w:r>
      <w:r w:rsidR="000955BC">
        <w:rPr>
          <w:rFonts w:eastAsia="Times New Roman" w:cs="AdvP497E2"/>
          <w:szCs w:val="18"/>
          <w:lang w:bidi="en-US"/>
        </w:rPr>
        <w:t xml:space="preserve"> We applied extremely stringent calling c</w:t>
      </w:r>
      <w:r w:rsidR="00365714">
        <w:rPr>
          <w:rFonts w:eastAsia="Times New Roman" w:cs="AdvP497E2"/>
          <w:szCs w:val="18"/>
          <w:lang w:bidi="en-US"/>
        </w:rPr>
        <w:t>riteria to these data, excluding samples with</w:t>
      </w:r>
      <w:r w:rsidR="000955BC">
        <w:rPr>
          <w:rFonts w:eastAsia="Times New Roman" w:cs="AdvP497E2"/>
          <w:szCs w:val="18"/>
          <w:lang w:bidi="en-US"/>
        </w:rPr>
        <w:t xml:space="preserve"> (1)</w:t>
      </w:r>
      <w:r w:rsidR="00365714">
        <w:rPr>
          <w:rFonts w:eastAsia="Times New Roman" w:cs="AdvP497E2"/>
          <w:szCs w:val="18"/>
          <w:lang w:bidi="en-US"/>
        </w:rPr>
        <w:t xml:space="preserve"> low DNA content as defined by </w:t>
      </w:r>
      <w:proofErr w:type="spellStart"/>
      <w:r w:rsidR="00365714">
        <w:rPr>
          <w:rFonts w:eastAsia="Times New Roman" w:cs="AdvP497E2"/>
          <w:szCs w:val="18"/>
          <w:lang w:bidi="en-US"/>
        </w:rPr>
        <w:t>picogreen</w:t>
      </w:r>
      <w:proofErr w:type="spellEnd"/>
      <w:r w:rsidR="00365714">
        <w:rPr>
          <w:rFonts w:eastAsia="Times New Roman" w:cs="AdvP497E2"/>
          <w:szCs w:val="18"/>
          <w:lang w:bidi="en-US"/>
        </w:rPr>
        <w:t xml:space="preserve"> assay (2) high standard deviation  (&gt;0.3) of delta CT measurements across the 4 replicates (3) low copy number confidence scores generated by </w:t>
      </w:r>
      <w:proofErr w:type="spellStart"/>
      <w:r w:rsidR="00365714">
        <w:rPr>
          <w:rFonts w:eastAsia="Times New Roman" w:cs="AdvP497E2"/>
          <w:szCs w:val="18"/>
          <w:lang w:bidi="en-US"/>
        </w:rPr>
        <w:t>CopyCaller</w:t>
      </w:r>
      <w:proofErr w:type="spellEnd"/>
      <w:r w:rsidR="00365714">
        <w:rPr>
          <w:rFonts w:eastAsia="Times New Roman" w:cs="AdvP497E2"/>
          <w:szCs w:val="18"/>
          <w:lang w:bidi="en-US"/>
        </w:rPr>
        <w:t xml:space="preserve"> so</w:t>
      </w:r>
      <w:r w:rsidR="00B010C9">
        <w:rPr>
          <w:rFonts w:eastAsia="Times New Roman" w:cs="AdvP497E2"/>
          <w:szCs w:val="18"/>
          <w:lang w:bidi="en-US"/>
        </w:rPr>
        <w:t xml:space="preserve">ftware. </w:t>
      </w:r>
      <w:r w:rsidR="00B010C9" w:rsidRPr="0031713F">
        <w:rPr>
          <w:rFonts w:eastAsia="Times New Roman" w:cs="AdvP497E2"/>
          <w:szCs w:val="18"/>
          <w:lang w:bidi="en-US"/>
        </w:rPr>
        <w:t xml:space="preserve">With the criteria of STD </w:t>
      </w:r>
      <w:proofErr w:type="spellStart"/>
      <w:r w:rsidR="00B010C9" w:rsidRPr="0031713F">
        <w:rPr>
          <w:rFonts w:eastAsia="Times New Roman" w:cs="AdvP497E2"/>
          <w:szCs w:val="18"/>
          <w:lang w:bidi="en-US"/>
        </w:rPr>
        <w:t>dev</w:t>
      </w:r>
      <w:proofErr w:type="spellEnd"/>
      <w:r w:rsidR="00B010C9" w:rsidRPr="0031713F">
        <w:rPr>
          <w:rFonts w:eastAsia="Times New Roman" w:cs="AdvP497E2"/>
          <w:szCs w:val="18"/>
          <w:lang w:bidi="en-US"/>
        </w:rPr>
        <w:t xml:space="preserve"> &lt; 0.3 (when &gt;2 reps available) and low DNA content by VIC and FAM CT (either greater than 30), we detected 2 deletions in 233 samples, a frequency of 0.86%.</w:t>
      </w:r>
      <w:r w:rsidR="00B010C9">
        <w:rPr>
          <w:rFonts w:eastAsia="Times New Roman" w:cs="AdvP497E2"/>
          <w:szCs w:val="18"/>
          <w:lang w:bidi="en-US"/>
        </w:rPr>
        <w:t xml:space="preserve"> </w:t>
      </w:r>
    </w:p>
    <w:p w14:paraId="6FB44A85" w14:textId="77777777" w:rsidR="003B764A" w:rsidRDefault="003B764A" w:rsidP="00F12938">
      <w:pPr>
        <w:rPr>
          <w:rFonts w:ascii="Times New Roman" w:hAnsi="Times New Roman"/>
          <w:b/>
          <w:szCs w:val="24"/>
        </w:rPr>
      </w:pPr>
    </w:p>
    <w:p w14:paraId="1BDC0CE6" w14:textId="46EBB048" w:rsidR="00C9092A" w:rsidRDefault="00C9092A" w:rsidP="00F12938">
      <w:pPr>
        <w:rPr>
          <w:rFonts w:ascii="Times New Roman" w:hAnsi="Times New Roman"/>
          <w:b/>
          <w:szCs w:val="24"/>
        </w:rPr>
      </w:pPr>
      <w:r>
        <w:rPr>
          <w:rFonts w:ascii="Times New Roman" w:hAnsi="Times New Roman"/>
          <w:b/>
          <w:szCs w:val="24"/>
        </w:rPr>
        <w:t>Exome Sequencing and Analysis</w:t>
      </w:r>
    </w:p>
    <w:p w14:paraId="63E79929" w14:textId="77777777" w:rsidR="00C9092A" w:rsidRDefault="00C9092A" w:rsidP="00F12938">
      <w:pPr>
        <w:rPr>
          <w:rFonts w:ascii="Times New Roman" w:hAnsi="Times New Roman"/>
          <w:b/>
          <w:szCs w:val="24"/>
        </w:rPr>
      </w:pPr>
    </w:p>
    <w:p w14:paraId="5AD693B2" w14:textId="110BD4EC" w:rsidR="00C9092A" w:rsidRDefault="00C9092A" w:rsidP="00F12938">
      <w:pPr>
        <w:rPr>
          <w:rFonts w:ascii="Times New Roman" w:hAnsi="Times New Roman"/>
          <w:szCs w:val="24"/>
        </w:rPr>
      </w:pPr>
      <w:r>
        <w:rPr>
          <w:rFonts w:ascii="Times New Roman" w:hAnsi="Times New Roman"/>
          <w:szCs w:val="24"/>
        </w:rPr>
        <w:t>In the main text we described whole exome sequencing of a case of UPD2. This sample was sequenced at the Washington University Genome Technology Access Center (gtac.wustl.edu) on the</w:t>
      </w:r>
      <w:r w:rsidRPr="00C9092A">
        <w:rPr>
          <w:rFonts w:ascii="Times New Roman" w:hAnsi="Times New Roman"/>
          <w:szCs w:val="24"/>
        </w:rPr>
        <w:t xml:space="preserve"> Illumina HiSeq</w:t>
      </w:r>
      <w:r>
        <w:rPr>
          <w:rFonts w:ascii="Times New Roman" w:hAnsi="Times New Roman"/>
          <w:szCs w:val="24"/>
        </w:rPr>
        <w:t xml:space="preserve"> platform</w:t>
      </w:r>
      <w:r w:rsidRPr="00C9092A">
        <w:rPr>
          <w:rFonts w:ascii="Times New Roman" w:hAnsi="Times New Roman"/>
          <w:szCs w:val="24"/>
        </w:rPr>
        <w:t>, using a paired-end protocol (2x101bp + a 9</w:t>
      </w:r>
      <w:r>
        <w:rPr>
          <w:rFonts w:ascii="Times New Roman" w:hAnsi="Times New Roman"/>
          <w:szCs w:val="24"/>
        </w:rPr>
        <w:t>bp indexing run). The sample wa</w:t>
      </w:r>
      <w:r w:rsidRPr="00C9092A">
        <w:rPr>
          <w:rFonts w:ascii="Times New Roman" w:hAnsi="Times New Roman"/>
          <w:szCs w:val="24"/>
        </w:rPr>
        <w:t xml:space="preserve">s sequenced to an average sequencing coverage of 140x per coding position, </w:t>
      </w:r>
      <w:r>
        <w:rPr>
          <w:rFonts w:ascii="Times New Roman" w:hAnsi="Times New Roman"/>
          <w:szCs w:val="24"/>
        </w:rPr>
        <w:t>with</w:t>
      </w:r>
      <w:r w:rsidRPr="00C9092A">
        <w:rPr>
          <w:rFonts w:ascii="Times New Roman" w:hAnsi="Times New Roman"/>
          <w:szCs w:val="24"/>
        </w:rPr>
        <w:t xml:space="preserve"> greater than 95% of the target at 8x coverage.</w:t>
      </w:r>
      <w:r w:rsidRPr="00C9092A">
        <w:rPr>
          <w:rFonts w:ascii="Arial" w:eastAsia="Times New Roman" w:hAnsi="Arial" w:cs="Arial"/>
          <w:szCs w:val="24"/>
        </w:rPr>
        <w:t xml:space="preserve"> </w:t>
      </w:r>
      <w:r>
        <w:rPr>
          <w:rFonts w:ascii="Times New Roman" w:hAnsi="Times New Roman"/>
          <w:szCs w:val="24"/>
        </w:rPr>
        <w:t>Raw sequence reads we</w:t>
      </w:r>
      <w:r w:rsidRPr="00C9092A">
        <w:rPr>
          <w:rFonts w:ascii="Times New Roman" w:hAnsi="Times New Roman"/>
          <w:szCs w:val="24"/>
        </w:rPr>
        <w:t>re aligned to the reference human genome</w:t>
      </w:r>
      <w:r>
        <w:rPr>
          <w:rFonts w:ascii="Times New Roman" w:hAnsi="Times New Roman"/>
          <w:szCs w:val="24"/>
        </w:rPr>
        <w:t xml:space="preserve"> (</w:t>
      </w:r>
      <w:r w:rsidRPr="00C9092A">
        <w:rPr>
          <w:rFonts w:ascii="Times New Roman" w:hAnsi="Times New Roman"/>
          <w:szCs w:val="24"/>
        </w:rPr>
        <w:t xml:space="preserve">hg19) using </w:t>
      </w:r>
      <w:proofErr w:type="spellStart"/>
      <w:r w:rsidRPr="00C9092A">
        <w:rPr>
          <w:rFonts w:ascii="Times New Roman" w:hAnsi="Times New Roman"/>
          <w:szCs w:val="24"/>
        </w:rPr>
        <w:t>Novoalign</w:t>
      </w:r>
      <w:proofErr w:type="spellEnd"/>
      <w:r w:rsidRPr="00C9092A">
        <w:rPr>
          <w:rFonts w:ascii="Times New Roman" w:hAnsi="Times New Roman"/>
          <w:szCs w:val="24"/>
        </w:rPr>
        <w:t xml:space="preserve"> a fast, highly accurate short read </w:t>
      </w:r>
      <w:r>
        <w:rPr>
          <w:rFonts w:ascii="Times New Roman" w:hAnsi="Times New Roman"/>
          <w:szCs w:val="24"/>
        </w:rPr>
        <w:t>alignment tool. Picard tools were</w:t>
      </w:r>
      <w:r w:rsidRPr="00C9092A">
        <w:rPr>
          <w:rFonts w:ascii="Times New Roman" w:hAnsi="Times New Roman"/>
          <w:szCs w:val="24"/>
        </w:rPr>
        <w:t xml:space="preserve"> used to remove PCR or optical duplicates, and SNPs are called using </w:t>
      </w:r>
      <w:proofErr w:type="spellStart"/>
      <w:r w:rsidRPr="00C9092A">
        <w:rPr>
          <w:rFonts w:ascii="Times New Roman" w:hAnsi="Times New Roman"/>
          <w:szCs w:val="24"/>
        </w:rPr>
        <w:t>SAMtools</w:t>
      </w:r>
      <w:proofErr w:type="spellEnd"/>
      <w:r w:rsidRPr="00C9092A">
        <w:rPr>
          <w:rFonts w:ascii="Times New Roman" w:hAnsi="Times New Roman"/>
          <w:szCs w:val="24"/>
        </w:rPr>
        <w:t xml:space="preserve"> pileup and GATK’s Unified </w:t>
      </w:r>
      <w:proofErr w:type="spellStart"/>
      <w:r w:rsidRPr="00C9092A">
        <w:rPr>
          <w:rFonts w:ascii="Times New Roman" w:hAnsi="Times New Roman"/>
          <w:szCs w:val="24"/>
        </w:rPr>
        <w:t>Genotyper</w:t>
      </w:r>
      <w:proofErr w:type="spellEnd"/>
      <w:r>
        <w:rPr>
          <w:rFonts w:ascii="Times New Roman" w:hAnsi="Times New Roman"/>
          <w:szCs w:val="24"/>
        </w:rPr>
        <w:t>. The specificity of SNP calls wa</w:t>
      </w:r>
      <w:r w:rsidRPr="00C9092A">
        <w:rPr>
          <w:rFonts w:ascii="Times New Roman" w:hAnsi="Times New Roman"/>
          <w:szCs w:val="24"/>
        </w:rPr>
        <w:t>s improved by requiring detection by both software tools.</w:t>
      </w:r>
    </w:p>
    <w:p w14:paraId="0DF417FC" w14:textId="77777777" w:rsidR="00C9092A" w:rsidRDefault="00C9092A" w:rsidP="00F12938">
      <w:pPr>
        <w:rPr>
          <w:rFonts w:ascii="Times New Roman" w:hAnsi="Times New Roman"/>
          <w:szCs w:val="24"/>
        </w:rPr>
      </w:pPr>
    </w:p>
    <w:p w14:paraId="6848E580" w14:textId="67E41DCD" w:rsidR="00C9092A" w:rsidRPr="00C9092A" w:rsidRDefault="00C9092A" w:rsidP="00F12938">
      <w:pPr>
        <w:rPr>
          <w:rFonts w:ascii="Times New Roman" w:hAnsi="Times New Roman"/>
          <w:szCs w:val="24"/>
        </w:rPr>
      </w:pPr>
      <w:r>
        <w:rPr>
          <w:rFonts w:ascii="Times New Roman" w:hAnsi="Times New Roman"/>
          <w:szCs w:val="24"/>
        </w:rPr>
        <w:t>We hypothesized that the highly unusual observation of UPD2 in a case of azoospermia was related to the pathology of the disease in this case, and attempted to develop a simple scoring algorithm that would allow us to prioritize all variants in the exome data in terms of their pathogenicity. The program ANNOVAR</w:t>
      </w:r>
      <w:r w:rsidR="00403BAC">
        <w:rPr>
          <w:rFonts w:ascii="Times New Roman" w:hAnsi="Times New Roman"/>
          <w:szCs w:val="24"/>
        </w:rPr>
        <w:t xml:space="preserve"> </w:t>
      </w:r>
      <w:r w:rsidR="00403BAC">
        <w:rPr>
          <w:rFonts w:ascii="Times New Roman" w:hAnsi="Times New Roman"/>
          <w:szCs w:val="24"/>
        </w:rPr>
        <w:fldChar w:fldCharType="begin"/>
      </w:r>
      <w:r w:rsidR="00403BAC">
        <w:rPr>
          <w:rFonts w:ascii="Times New Roman" w:hAnsi="Times New Roman"/>
          <w:szCs w:val="24"/>
        </w:rPr>
        <w:instrText xml:space="preserve"> ADDIN EN.CITE &lt;EndNote&gt;&lt;Cite&gt;&lt;Author&gt;Wang&lt;/Author&gt;&lt;Year&gt;2010&lt;/Year&gt;&lt;RecNum&gt;596&lt;/RecNum&gt;&lt;DisplayText&gt;(13)&lt;/DisplayText&gt;&lt;record&gt;&lt;rec-number&gt;596&lt;/rec-number&gt;&lt;foreign-keys&gt;&lt;key app="EN" db-id="rxv20esxo9xfppef2t155exga0r2xdex0tse"&gt;596&lt;/key&gt;&lt;/foreign-keys&gt;&lt;ref-type name="Journal Article"&gt;17&lt;/ref-type&gt;&lt;contributors&gt;&lt;authors&gt;&lt;author&gt;Wang, K.&lt;/author&gt;&lt;author&gt;Li, M.&lt;/author&gt;&lt;author&gt;Hakonarson, H.&lt;/author&gt;&lt;/authors&gt;&lt;/contributors&gt;&lt;auth-address&gt;Center for Applied Genomics, Children&amp;apos;s Hospital of Philadelphia, PA 19104, USA. kai@openbioinformatics.org&lt;/auth-address&gt;&lt;titles&gt;&lt;title&gt;ANNOVAR: functional annotation of genetic variants from high-throughput sequencing data&lt;/title&gt;&lt;secondary-title&gt;Nucleic acids research&lt;/secondary-title&gt;&lt;alt-title&gt;Nucleic Acids Res&lt;/alt-title&gt;&lt;/titles&gt;&lt;periodical&gt;&lt;full-title&gt;Nucleic acids research&lt;/full-title&gt;&lt;abbr-1&gt;Nucleic Acids Res&lt;/abbr-1&gt;&lt;/periodical&gt;&lt;alt-periodical&gt;&lt;full-title&gt;Nucleic acids research&lt;/full-title&gt;&lt;abbr-1&gt;Nucleic Acids Res&lt;/abbr-1&gt;&lt;/alt-periodical&gt;&lt;pages&gt;e164&lt;/pages&gt;&lt;volume&gt;38&lt;/volume&gt;&lt;number&gt;16&lt;/number&gt;&lt;edition&gt;2010/07/06&lt;/edition&gt;&lt;keywords&gt;&lt;keyword&gt;Genes&lt;/keyword&gt;&lt;keyword&gt;Genetic Predisposition to Disease&lt;/keyword&gt;&lt;keyword&gt;*Genetic Variation&lt;/keyword&gt;&lt;keyword&gt;Genome, Human&lt;/keyword&gt;&lt;keyword&gt;*Genomics&lt;/keyword&gt;&lt;keyword&gt;High-Throughput Screening Assays&lt;/keyword&gt;&lt;keyword&gt;Humans&lt;/keyword&gt;&lt;keyword&gt;Sequence Analysis, DNA&lt;/keyword&gt;&lt;keyword&gt;*Software&lt;/keyword&gt;&lt;/keywords&gt;&lt;dates&gt;&lt;year&gt;2010&lt;/year&gt;&lt;pub-dates&gt;&lt;date&gt;Sep&lt;/date&gt;&lt;/pub-dates&gt;&lt;/dates&gt;&lt;isbn&gt;1362-4962 (Electronic)&amp;#xD;0305-1048 (Linking)&lt;/isbn&gt;&lt;accession-num&gt;20601685&lt;/accession-num&gt;&lt;work-type&gt;Evaluation Studies&amp;#xD;Research Support, N.I.H., Extramural&lt;/work-type&gt;&lt;urls&gt;&lt;related-urls&gt;&lt;url&gt;http://www.ncbi.nlm.nih.gov/pubmed/20601685&lt;/url&gt;&lt;/related-urls&gt;&lt;/urls&gt;&lt;custom2&gt;2938201&lt;/custom2&gt;&lt;electronic-resource-num&gt;10.1093/nar/gkq603&lt;/electronic-resource-num&gt;&lt;language&gt;eng&lt;/language&gt;&lt;/record&gt;&lt;/Cite&gt;&lt;/EndNote&gt;</w:instrText>
      </w:r>
      <w:r w:rsidR="00403BAC">
        <w:rPr>
          <w:rFonts w:ascii="Times New Roman" w:hAnsi="Times New Roman"/>
          <w:szCs w:val="24"/>
        </w:rPr>
        <w:fldChar w:fldCharType="separate"/>
      </w:r>
      <w:r w:rsidR="00403BAC">
        <w:rPr>
          <w:rFonts w:ascii="Times New Roman" w:hAnsi="Times New Roman"/>
          <w:noProof/>
          <w:szCs w:val="24"/>
        </w:rPr>
        <w:t>(</w:t>
      </w:r>
      <w:hyperlink w:anchor="_ENREF_13" w:tooltip="Wang, 2010 #596" w:history="1">
        <w:r w:rsidR="00403BAC">
          <w:rPr>
            <w:rFonts w:ascii="Times New Roman" w:hAnsi="Times New Roman"/>
            <w:noProof/>
            <w:szCs w:val="24"/>
          </w:rPr>
          <w:t>13</w:t>
        </w:r>
      </w:hyperlink>
      <w:r w:rsidR="00403BAC">
        <w:rPr>
          <w:rFonts w:ascii="Times New Roman" w:hAnsi="Times New Roman"/>
          <w:noProof/>
          <w:szCs w:val="24"/>
        </w:rPr>
        <w:t>)</w:t>
      </w:r>
      <w:r w:rsidR="00403BAC">
        <w:rPr>
          <w:rFonts w:ascii="Times New Roman" w:hAnsi="Times New Roman"/>
          <w:szCs w:val="24"/>
        </w:rPr>
        <w:fldChar w:fldCharType="end"/>
      </w:r>
      <w:r>
        <w:rPr>
          <w:rFonts w:ascii="Times New Roman" w:hAnsi="Times New Roman"/>
          <w:szCs w:val="24"/>
        </w:rPr>
        <w:t xml:space="preserve"> was used to </w:t>
      </w:r>
      <w:r w:rsidR="00403BAC">
        <w:rPr>
          <w:rFonts w:ascii="Times New Roman" w:hAnsi="Times New Roman"/>
          <w:szCs w:val="24"/>
        </w:rPr>
        <w:t xml:space="preserve">annotate each exome variant with a number of functional prediction programs such as </w:t>
      </w:r>
      <w:proofErr w:type="spellStart"/>
      <w:r w:rsidR="00403BAC">
        <w:t>PhyloP</w:t>
      </w:r>
      <w:proofErr w:type="spellEnd"/>
      <w:r w:rsidR="00403BAC">
        <w:t xml:space="preserve">, PolyPhen2, SIFT, GERP, and LRT.  This score was then multiplied by the </w:t>
      </w:r>
      <w:proofErr w:type="spellStart"/>
      <w:r w:rsidR="00403BAC">
        <w:t>ploidy</w:t>
      </w:r>
      <w:proofErr w:type="spellEnd"/>
      <w:r w:rsidR="00403BAC">
        <w:t xml:space="preserve"> of the mutant allele (e.g. 1x for a heterozygous genotype and 2x for a homozygous genotype) creating a final Individual Score ranging from 0-10. Only sites with minor allele frequencies less than 10% in both the 1000 genomes data and </w:t>
      </w:r>
      <w:r w:rsidR="00403BAC" w:rsidRPr="00403BAC">
        <w:t>the Exome Variant Server (</w:t>
      </w:r>
      <w:hyperlink r:id="rId35" w:history="1">
        <w:r w:rsidR="00403BAC" w:rsidRPr="00403BAC">
          <w:rPr>
            <w:rStyle w:val="Hyperlink"/>
            <w:rFonts w:eastAsia="Times New Roman" w:cs="Arial"/>
            <w:noProof/>
          </w:rPr>
          <w:t>http://evs.gs.washington.edu/EVS/</w:t>
        </w:r>
      </w:hyperlink>
      <w:r w:rsidR="00403BAC" w:rsidRPr="00403BAC">
        <w:rPr>
          <w:rStyle w:val="Hyperlink"/>
          <w:rFonts w:eastAsia="Times New Roman" w:cs="Arial"/>
          <w:noProof/>
        </w:rPr>
        <w:t xml:space="preserve">) </w:t>
      </w:r>
      <w:r w:rsidR="00403BAC">
        <w:rPr>
          <w:rFonts w:ascii="Times New Roman" w:hAnsi="Times New Roman"/>
          <w:szCs w:val="24"/>
        </w:rPr>
        <w:t>were considered in the analysis.</w:t>
      </w:r>
    </w:p>
    <w:p w14:paraId="015A8B5A" w14:textId="2955FBD2" w:rsidR="00DA5903" w:rsidRDefault="00DA5903" w:rsidP="002B18FD">
      <w:pPr>
        <w:widowControl w:val="0"/>
        <w:autoSpaceDE w:val="0"/>
        <w:autoSpaceDN w:val="0"/>
        <w:adjustRightInd w:val="0"/>
        <w:outlineLvl w:val="0"/>
        <w:rPr>
          <w:rFonts w:eastAsia="Times New Roman" w:cs="AdvP497E2"/>
          <w:b/>
          <w:szCs w:val="18"/>
          <w:lang w:bidi="en-US"/>
        </w:rPr>
      </w:pPr>
    </w:p>
    <w:p w14:paraId="75D72B79" w14:textId="452E4A0F" w:rsidR="002B18FD" w:rsidRDefault="002B18FD" w:rsidP="002B18FD">
      <w:pPr>
        <w:widowControl w:val="0"/>
        <w:autoSpaceDE w:val="0"/>
        <w:autoSpaceDN w:val="0"/>
        <w:adjustRightInd w:val="0"/>
        <w:outlineLvl w:val="0"/>
        <w:rPr>
          <w:rFonts w:eastAsia="Times New Roman" w:cs="AdvP497E2"/>
          <w:b/>
          <w:szCs w:val="18"/>
          <w:lang w:bidi="en-US"/>
        </w:rPr>
      </w:pPr>
      <w:r>
        <w:rPr>
          <w:rFonts w:eastAsia="Times New Roman" w:cs="AdvP497E2"/>
          <w:b/>
          <w:szCs w:val="18"/>
          <w:lang w:bidi="en-US"/>
        </w:rPr>
        <w:t xml:space="preserve">Single Locus </w:t>
      </w:r>
      <w:r w:rsidR="00C9092A">
        <w:rPr>
          <w:rFonts w:eastAsia="Times New Roman" w:cs="AdvP497E2"/>
          <w:b/>
          <w:szCs w:val="18"/>
          <w:lang w:bidi="en-US"/>
        </w:rPr>
        <w:t xml:space="preserve">CNV </w:t>
      </w:r>
      <w:r>
        <w:rPr>
          <w:rFonts w:eastAsia="Times New Roman" w:cs="AdvP497E2"/>
          <w:b/>
          <w:szCs w:val="18"/>
          <w:lang w:bidi="en-US"/>
        </w:rPr>
        <w:t>Associations</w:t>
      </w:r>
    </w:p>
    <w:p w14:paraId="5AABA67C" w14:textId="77777777" w:rsidR="002B18FD" w:rsidRDefault="002B18FD" w:rsidP="002B18FD">
      <w:pPr>
        <w:widowControl w:val="0"/>
        <w:autoSpaceDE w:val="0"/>
        <w:autoSpaceDN w:val="0"/>
        <w:adjustRightInd w:val="0"/>
        <w:rPr>
          <w:rFonts w:eastAsia="Times New Roman" w:cs="AdvP497E2"/>
          <w:szCs w:val="18"/>
          <w:lang w:bidi="en-US"/>
        </w:rPr>
      </w:pPr>
    </w:p>
    <w:p w14:paraId="326BA906" w14:textId="18AFB174" w:rsidR="00F847EF" w:rsidRDefault="002B18FD" w:rsidP="002B18FD">
      <w:pPr>
        <w:widowControl w:val="0"/>
        <w:autoSpaceDE w:val="0"/>
        <w:autoSpaceDN w:val="0"/>
        <w:adjustRightInd w:val="0"/>
        <w:rPr>
          <w:rFonts w:eastAsia="Times New Roman" w:cs="AdvP497E2"/>
          <w:szCs w:val="18"/>
          <w:lang w:bidi="en-US"/>
        </w:rPr>
      </w:pPr>
      <w:r>
        <w:rPr>
          <w:rFonts w:eastAsia="Times New Roman" w:cs="AdvP497E2"/>
          <w:szCs w:val="18"/>
          <w:lang w:bidi="en-US"/>
        </w:rPr>
        <w:t xml:space="preserve">For sake of completeness we interrogated our CNV call sets for significant single-locus associations, by testing each gene in the whole-genome </w:t>
      </w:r>
      <w:proofErr w:type="spellStart"/>
      <w:r>
        <w:rPr>
          <w:rFonts w:eastAsia="Times New Roman" w:cs="AdvP497E2"/>
          <w:szCs w:val="18"/>
          <w:lang w:bidi="en-US"/>
        </w:rPr>
        <w:t>RefSeq</w:t>
      </w:r>
      <w:proofErr w:type="spellEnd"/>
      <w:r>
        <w:rPr>
          <w:rFonts w:eastAsia="Times New Roman" w:cs="AdvP497E2"/>
          <w:szCs w:val="18"/>
          <w:lang w:bidi="en-US"/>
        </w:rPr>
        <w:t xml:space="preserve"> gene set for either case or control-specific enrichment of CNVs; we also partitioned the genome into non-overlapping 500kb windows and tested each window for significant clustering of case or control CNVs.</w:t>
      </w:r>
      <w:r w:rsidR="00F847EF">
        <w:rPr>
          <w:rFonts w:eastAsia="Times New Roman" w:cs="AdvP497E2"/>
          <w:szCs w:val="18"/>
          <w:lang w:bidi="en-US"/>
        </w:rPr>
        <w:t xml:space="preserve"> Single locus association testing was done using the software package </w:t>
      </w:r>
      <w:r w:rsidR="00F847EF">
        <w:rPr>
          <w:rFonts w:eastAsia="Times New Roman" w:cs="AdvP497E2"/>
          <w:szCs w:val="18"/>
          <w:lang w:bidi="en-US"/>
        </w:rPr>
        <w:lastRenderedPageBreak/>
        <w:t>PLINK, and both nominal and genome-wide p-values were calculated via permutation</w:t>
      </w:r>
      <w:r w:rsidR="00EF0A3E">
        <w:rPr>
          <w:rFonts w:eastAsia="Times New Roman" w:cs="AdvP497E2"/>
          <w:szCs w:val="18"/>
          <w:lang w:bidi="en-US"/>
        </w:rPr>
        <w:t xml:space="preserve"> </w:t>
      </w:r>
      <w:r w:rsidR="00EF0A3E">
        <w:rPr>
          <w:rFonts w:eastAsia="Times New Roman" w:cs="AdvP497E2"/>
          <w:szCs w:val="18"/>
          <w:lang w:bidi="en-US"/>
        </w:rPr>
        <w:fldChar w:fldCharType="begin">
          <w:fldData xml:space="preserve">PEVuZE5vdGU+PENpdGU+PEF1dGhvcj5QdXJjZWxsPC9BdXRob3I+PFllYXI+MjAwNzwvWWVhcj48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</w:fldData>
        </w:fldChar>
      </w:r>
      <w:r w:rsidR="00403BAC">
        <w:rPr>
          <w:rFonts w:eastAsia="Times New Roman" w:cs="AdvP497E2"/>
          <w:szCs w:val="18"/>
          <w:lang w:bidi="en-US"/>
        </w:rPr>
        <w:instrText xml:space="preserve"> ADDIN EN.CITE </w:instrText>
      </w:r>
      <w:r w:rsidR="00403BAC">
        <w:rPr>
          <w:rFonts w:eastAsia="Times New Roman" w:cs="AdvP497E2"/>
          <w:szCs w:val="18"/>
          <w:lang w:bidi="en-US"/>
        </w:rPr>
        <w:fldChar w:fldCharType="begin">
          <w:fldData xml:space="preserve">PEVuZE5vdGU+PENpdGU+PEF1dGhvcj5QdXJjZWxsPC9BdXRob3I+PFllYXI+MjAwNzwvWWVhcj48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</w:fldData>
        </w:fldChar>
      </w:r>
      <w:r w:rsidR="00403BAC">
        <w:rPr>
          <w:rFonts w:eastAsia="Times New Roman" w:cs="AdvP497E2"/>
          <w:szCs w:val="18"/>
          <w:lang w:bidi="en-US"/>
        </w:rPr>
        <w:instrText xml:space="preserve"> ADDIN EN.CITE.DATA </w:instrText>
      </w:r>
      <w:r w:rsidR="00403BAC">
        <w:rPr>
          <w:rFonts w:eastAsia="Times New Roman" w:cs="AdvP497E2"/>
          <w:szCs w:val="18"/>
          <w:lang w:bidi="en-US"/>
        </w:rPr>
      </w:r>
      <w:r w:rsidR="00403BAC">
        <w:rPr>
          <w:rFonts w:eastAsia="Times New Roman" w:cs="AdvP497E2"/>
          <w:szCs w:val="18"/>
          <w:lang w:bidi="en-US"/>
        </w:rPr>
        <w:fldChar w:fldCharType="end"/>
      </w:r>
      <w:r w:rsidR="00EF0A3E">
        <w:rPr>
          <w:rFonts w:eastAsia="Times New Roman" w:cs="AdvP497E2"/>
          <w:szCs w:val="18"/>
          <w:lang w:bidi="en-US"/>
        </w:rPr>
      </w:r>
      <w:r w:rsidR="00EF0A3E">
        <w:rPr>
          <w:rFonts w:eastAsia="Times New Roman" w:cs="AdvP497E2"/>
          <w:szCs w:val="18"/>
          <w:lang w:bidi="en-US"/>
        </w:rPr>
        <w:fldChar w:fldCharType="separate"/>
      </w:r>
      <w:r w:rsidR="00403BAC">
        <w:rPr>
          <w:rFonts w:eastAsia="Times New Roman" w:cs="AdvP497E2"/>
          <w:noProof/>
          <w:szCs w:val="18"/>
          <w:lang w:bidi="en-US"/>
        </w:rPr>
        <w:t>(</w:t>
      </w:r>
      <w:hyperlink w:anchor="_ENREF_14" w:tooltip="Purcell, 2007 #274" w:history="1">
        <w:r w:rsidR="00403BAC">
          <w:rPr>
            <w:rFonts w:eastAsia="Times New Roman" w:cs="AdvP497E2"/>
            <w:noProof/>
            <w:szCs w:val="18"/>
            <w:lang w:bidi="en-US"/>
          </w:rPr>
          <w:t>14</w:t>
        </w:r>
      </w:hyperlink>
      <w:r w:rsidR="00403BAC">
        <w:rPr>
          <w:rFonts w:eastAsia="Times New Roman" w:cs="AdvP497E2"/>
          <w:noProof/>
          <w:szCs w:val="18"/>
          <w:lang w:bidi="en-US"/>
        </w:rPr>
        <w:t>)</w:t>
      </w:r>
      <w:r w:rsidR="00EF0A3E">
        <w:rPr>
          <w:rFonts w:eastAsia="Times New Roman" w:cs="AdvP497E2"/>
          <w:szCs w:val="18"/>
          <w:lang w:bidi="en-US"/>
        </w:rPr>
        <w:fldChar w:fldCharType="end"/>
      </w:r>
      <w:r w:rsidR="00F847EF">
        <w:rPr>
          <w:rFonts w:eastAsia="Times New Roman" w:cs="AdvP497E2"/>
          <w:szCs w:val="18"/>
          <w:lang w:bidi="en-US"/>
        </w:rPr>
        <w:t>.</w:t>
      </w:r>
      <w:r>
        <w:rPr>
          <w:rFonts w:eastAsia="Times New Roman" w:cs="AdvP497E2"/>
          <w:szCs w:val="18"/>
          <w:lang w:bidi="en-US"/>
        </w:rPr>
        <w:t xml:space="preserve"> Prior to association testing we removed all CNVRs with minor al</w:t>
      </w:r>
      <w:r w:rsidR="00F847EF">
        <w:rPr>
          <w:rFonts w:eastAsia="Times New Roman" w:cs="AdvP497E2"/>
          <w:szCs w:val="18"/>
          <w:lang w:bidi="en-US"/>
        </w:rPr>
        <w:t>lele frequency greater than 5</w:t>
      </w:r>
      <w:r>
        <w:rPr>
          <w:rFonts w:eastAsia="Times New Roman" w:cs="AdvP497E2"/>
          <w:szCs w:val="18"/>
          <w:lang w:bidi="en-US"/>
        </w:rPr>
        <w:t>%, to avoid spurious results introduced by differential bias.</w:t>
      </w:r>
      <w:r w:rsidR="00F847EF">
        <w:rPr>
          <w:rFonts w:eastAsia="Times New Roman" w:cs="AdvP497E2"/>
          <w:szCs w:val="18"/>
          <w:lang w:bidi="en-US"/>
        </w:rPr>
        <w:t xml:space="preserve"> For each cohort, we tested gains, losses, and all CNVs combined</w:t>
      </w:r>
      <w:r w:rsidR="00EF0A3E">
        <w:rPr>
          <w:rFonts w:eastAsia="Times New Roman" w:cs="AdvP497E2"/>
          <w:szCs w:val="18"/>
          <w:lang w:bidi="en-US"/>
        </w:rPr>
        <w:t>, both with and without size thresholds of 100kb</w:t>
      </w:r>
      <w:r w:rsidR="00F847EF">
        <w:rPr>
          <w:rFonts w:eastAsia="Times New Roman" w:cs="AdvP497E2"/>
          <w:szCs w:val="18"/>
          <w:lang w:bidi="en-US"/>
        </w:rPr>
        <w:t xml:space="preserve">. </w:t>
      </w:r>
      <w:r w:rsidR="00DE1E72">
        <w:rPr>
          <w:rFonts w:eastAsia="Times New Roman" w:cs="AdvP497E2"/>
          <w:szCs w:val="18"/>
          <w:lang w:bidi="en-US"/>
        </w:rPr>
        <w:t>On the following pages</w:t>
      </w:r>
      <w:r w:rsidR="00F847EF">
        <w:rPr>
          <w:rFonts w:eastAsia="Times New Roman" w:cs="AdvP497E2"/>
          <w:szCs w:val="18"/>
          <w:lang w:bidi="en-US"/>
        </w:rPr>
        <w:t xml:space="preserve"> we report all nominally significant results for each cohort.</w:t>
      </w:r>
      <w:r w:rsidR="00A509E5">
        <w:rPr>
          <w:rFonts w:eastAsia="Times New Roman" w:cs="AdvP497E2"/>
          <w:szCs w:val="18"/>
          <w:lang w:bidi="en-US"/>
        </w:rPr>
        <w:t xml:space="preserve"> </w:t>
      </w:r>
    </w:p>
    <w:p w14:paraId="30AD73BA" w14:textId="77777777" w:rsidR="00A509E5" w:rsidRDefault="00A509E5" w:rsidP="002B18FD">
      <w:pPr>
        <w:widowControl w:val="0"/>
        <w:autoSpaceDE w:val="0"/>
        <w:autoSpaceDN w:val="0"/>
        <w:adjustRightInd w:val="0"/>
        <w:rPr>
          <w:rFonts w:eastAsia="Times New Roman" w:cs="AdvP497E2"/>
          <w:szCs w:val="18"/>
          <w:lang w:bidi="en-US"/>
        </w:rPr>
      </w:pPr>
    </w:p>
    <w:p w14:paraId="3437D152" w14:textId="5C6617D2" w:rsidR="00403BAC" w:rsidRDefault="00403BAC">
      <w:pPr>
        <w:rPr>
          <w:rFonts w:eastAsia="Times New Roman" w:cs="AdvP497E2"/>
          <w:szCs w:val="18"/>
          <w:lang w:bidi="en-US"/>
        </w:rPr>
      </w:pPr>
      <w:r>
        <w:rPr>
          <w:rFonts w:eastAsia="Times New Roman" w:cs="AdvP497E2"/>
          <w:szCs w:val="18"/>
          <w:lang w:bidi="en-US"/>
        </w:rPr>
        <w:br w:type="page"/>
      </w:r>
    </w:p>
    <w:p w14:paraId="53ACB5BE" w14:textId="77777777" w:rsidR="00403BAC" w:rsidRDefault="00403BAC" w:rsidP="002B18FD">
      <w:pPr>
        <w:widowControl w:val="0"/>
        <w:autoSpaceDE w:val="0"/>
        <w:autoSpaceDN w:val="0"/>
        <w:adjustRightInd w:val="0"/>
        <w:rPr>
          <w:rFonts w:eastAsia="Times New Roman" w:cs="AdvP497E2"/>
          <w:szCs w:val="18"/>
          <w:lang w:bidi="en-US"/>
        </w:rPr>
      </w:pPr>
    </w:p>
    <w:tbl>
      <w:tblPr>
        <w:tblW w:w="6906" w:type="dxa"/>
        <w:tblInd w:w="93" w:type="dxa"/>
        <w:tblLook w:val="04A0" w:firstRow="1" w:lastRow="0" w:firstColumn="1" w:lastColumn="0" w:noHBand="0" w:noVBand="1"/>
      </w:tblPr>
      <w:tblGrid>
        <w:gridCol w:w="4084"/>
        <w:gridCol w:w="1394"/>
        <w:gridCol w:w="1152"/>
        <w:gridCol w:w="276"/>
      </w:tblGrid>
      <w:tr w:rsidR="00403BAC" w:rsidRPr="007107AC" w14:paraId="5BA80344" w14:textId="77777777" w:rsidTr="00933377">
        <w:trPr>
          <w:trHeight w:val="322"/>
        </w:trPr>
        <w:tc>
          <w:tcPr>
            <w:tcW w:w="6906" w:type="dxa"/>
            <w:gridSpan w:val="4"/>
            <w:vMerge w:val="restart"/>
            <w:tcBorders>
              <w:top w:val="nil"/>
              <w:left w:val="nil"/>
              <w:bottom w:val="nil"/>
              <w:right w:val="nil"/>
            </w:tcBorders>
            <w:shd w:val="clear" w:color="000000" w:fill="D9D9D9"/>
            <w:vAlign w:val="center"/>
            <w:hideMark/>
          </w:tcPr>
          <w:p w14:paraId="7FBB9DF7" w14:textId="77777777" w:rsidR="00403BAC" w:rsidRPr="007107AC" w:rsidRDefault="00403BAC" w:rsidP="00933377">
            <w:pPr>
              <w:rPr>
                <w:rFonts w:ascii="Times New Roman" w:eastAsia="Times New Roman" w:hAnsi="Times New Roman"/>
                <w:b/>
                <w:bCs/>
                <w:color w:val="000000"/>
                <w:sz w:val="28"/>
                <w:szCs w:val="28"/>
                <w:lang w:val="en-GB" w:eastAsia="en-GB"/>
              </w:rPr>
            </w:pPr>
            <w:r w:rsidRPr="007107AC">
              <w:rPr>
                <w:rFonts w:ascii="Times New Roman" w:eastAsia="Times New Roman" w:hAnsi="Times New Roman"/>
                <w:b/>
                <w:bCs/>
                <w:color w:val="000000"/>
                <w:sz w:val="28"/>
                <w:szCs w:val="28"/>
                <w:lang w:eastAsia="en-GB"/>
              </w:rPr>
              <w:t>Utah</w:t>
            </w:r>
          </w:p>
        </w:tc>
      </w:tr>
      <w:tr w:rsidR="00403BAC" w:rsidRPr="007107AC" w14:paraId="1E2E8B60" w14:textId="77777777" w:rsidTr="00933377">
        <w:trPr>
          <w:trHeight w:val="322"/>
        </w:trPr>
        <w:tc>
          <w:tcPr>
            <w:tcW w:w="6906" w:type="dxa"/>
            <w:gridSpan w:val="4"/>
            <w:vMerge/>
            <w:tcBorders>
              <w:top w:val="nil"/>
              <w:left w:val="nil"/>
              <w:bottom w:val="nil"/>
              <w:right w:val="nil"/>
            </w:tcBorders>
            <w:vAlign w:val="center"/>
            <w:hideMark/>
          </w:tcPr>
          <w:p w14:paraId="57922F54" w14:textId="77777777" w:rsidR="00403BAC" w:rsidRPr="007107AC" w:rsidRDefault="00403BAC" w:rsidP="00933377">
            <w:pPr>
              <w:rPr>
                <w:rFonts w:ascii="Times New Roman" w:eastAsia="Times New Roman" w:hAnsi="Times New Roman"/>
                <w:b/>
                <w:bCs/>
                <w:color w:val="000000"/>
                <w:sz w:val="28"/>
                <w:szCs w:val="28"/>
                <w:lang w:val="en-GB" w:eastAsia="en-GB"/>
              </w:rPr>
            </w:pPr>
          </w:p>
        </w:tc>
      </w:tr>
      <w:tr w:rsidR="00403BAC" w:rsidRPr="007107AC" w14:paraId="1C7A5B3E" w14:textId="77777777" w:rsidTr="00933377">
        <w:trPr>
          <w:trHeight w:val="384"/>
        </w:trPr>
        <w:tc>
          <w:tcPr>
            <w:tcW w:w="4084" w:type="dxa"/>
            <w:tcBorders>
              <w:top w:val="nil"/>
              <w:left w:val="nil"/>
              <w:bottom w:val="single" w:sz="8" w:space="0" w:color="auto"/>
              <w:right w:val="nil"/>
            </w:tcBorders>
            <w:shd w:val="clear" w:color="auto" w:fill="auto"/>
            <w:vAlign w:val="center"/>
            <w:hideMark/>
          </w:tcPr>
          <w:p w14:paraId="7AA59DE4"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Gene/Window</w:t>
            </w:r>
            <w:r w:rsidRPr="007107AC">
              <w:rPr>
                <w:rFonts w:ascii="Times New Roman" w:eastAsia="Times New Roman" w:hAnsi="Times New Roman"/>
                <w:color w:val="000000"/>
                <w:szCs w:val="24"/>
                <w:vertAlign w:val="superscript"/>
                <w:lang w:eastAsia="en-GB"/>
              </w:rPr>
              <w:t>1</w:t>
            </w:r>
          </w:p>
        </w:tc>
        <w:tc>
          <w:tcPr>
            <w:tcW w:w="1394" w:type="dxa"/>
            <w:tcBorders>
              <w:top w:val="nil"/>
              <w:left w:val="nil"/>
              <w:bottom w:val="single" w:sz="8" w:space="0" w:color="auto"/>
              <w:right w:val="nil"/>
            </w:tcBorders>
            <w:shd w:val="clear" w:color="auto" w:fill="auto"/>
            <w:vAlign w:val="center"/>
            <w:hideMark/>
          </w:tcPr>
          <w:p w14:paraId="3EA720A0" w14:textId="77777777" w:rsidR="00403BAC" w:rsidRPr="007107AC" w:rsidRDefault="00403BAC" w:rsidP="00933377">
            <w:pPr>
              <w:rPr>
                <w:rFonts w:ascii="Times New Roman" w:eastAsia="Times New Roman" w:hAnsi="Times New Roman"/>
                <w:color w:val="000000"/>
                <w:szCs w:val="24"/>
                <w:lang w:val="en-GB" w:eastAsia="en-GB"/>
              </w:rPr>
            </w:pPr>
            <w:proofErr w:type="spellStart"/>
            <w:proofErr w:type="gramStart"/>
            <w:r w:rsidRPr="007107AC">
              <w:rPr>
                <w:rFonts w:ascii="Times New Roman" w:eastAsia="Times New Roman" w:hAnsi="Times New Roman"/>
                <w:color w:val="000000"/>
                <w:szCs w:val="24"/>
                <w:lang w:eastAsia="en-GB"/>
              </w:rPr>
              <w:t>p</w:t>
            </w:r>
            <w:proofErr w:type="gramEnd"/>
            <w:r w:rsidRPr="007107AC">
              <w:rPr>
                <w:rFonts w:ascii="Times New Roman" w:eastAsia="Times New Roman" w:hAnsi="Times New Roman"/>
                <w:color w:val="000000"/>
                <w:szCs w:val="24"/>
                <w:lang w:eastAsia="en-GB"/>
              </w:rPr>
              <w:t>_nominal</w:t>
            </w:r>
            <w:proofErr w:type="spellEnd"/>
          </w:p>
        </w:tc>
        <w:tc>
          <w:tcPr>
            <w:tcW w:w="1152" w:type="dxa"/>
            <w:tcBorders>
              <w:top w:val="nil"/>
              <w:left w:val="nil"/>
              <w:bottom w:val="single" w:sz="8" w:space="0" w:color="auto"/>
              <w:right w:val="nil"/>
            </w:tcBorders>
            <w:shd w:val="clear" w:color="auto" w:fill="auto"/>
            <w:vAlign w:val="center"/>
            <w:hideMark/>
          </w:tcPr>
          <w:p w14:paraId="2C9B6A13" w14:textId="77777777" w:rsidR="00403BAC" w:rsidRPr="007107AC" w:rsidRDefault="00403BAC" w:rsidP="00933377">
            <w:pPr>
              <w:rPr>
                <w:rFonts w:ascii="Times New Roman" w:eastAsia="Times New Roman" w:hAnsi="Times New Roman"/>
                <w:color w:val="000000"/>
                <w:szCs w:val="24"/>
                <w:lang w:val="en-GB" w:eastAsia="en-GB"/>
              </w:rPr>
            </w:pPr>
            <w:proofErr w:type="spellStart"/>
            <w:proofErr w:type="gramStart"/>
            <w:r w:rsidRPr="007107AC">
              <w:rPr>
                <w:rFonts w:ascii="Times New Roman" w:eastAsia="Times New Roman" w:hAnsi="Times New Roman"/>
                <w:color w:val="000000"/>
                <w:szCs w:val="24"/>
                <w:lang w:eastAsia="en-GB"/>
              </w:rPr>
              <w:t>p</w:t>
            </w:r>
            <w:proofErr w:type="gramEnd"/>
            <w:r w:rsidRPr="007107AC">
              <w:rPr>
                <w:rFonts w:ascii="Times New Roman" w:eastAsia="Times New Roman" w:hAnsi="Times New Roman"/>
                <w:color w:val="000000"/>
                <w:szCs w:val="24"/>
                <w:lang w:eastAsia="en-GB"/>
              </w:rPr>
              <w:t>_corr</w:t>
            </w:r>
            <w:proofErr w:type="spellEnd"/>
          </w:p>
        </w:tc>
        <w:tc>
          <w:tcPr>
            <w:tcW w:w="276" w:type="dxa"/>
            <w:tcBorders>
              <w:top w:val="nil"/>
              <w:left w:val="nil"/>
              <w:bottom w:val="single" w:sz="8" w:space="0" w:color="auto"/>
              <w:right w:val="nil"/>
            </w:tcBorders>
            <w:shd w:val="clear" w:color="auto" w:fill="auto"/>
            <w:vAlign w:val="center"/>
            <w:hideMark/>
          </w:tcPr>
          <w:p w14:paraId="61412D79"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 </w:t>
            </w:r>
          </w:p>
        </w:tc>
      </w:tr>
      <w:tr w:rsidR="00403BAC" w:rsidRPr="007107AC" w14:paraId="4E574FA4" w14:textId="77777777" w:rsidTr="00933377">
        <w:trPr>
          <w:trHeight w:val="312"/>
        </w:trPr>
        <w:tc>
          <w:tcPr>
            <w:tcW w:w="6906" w:type="dxa"/>
            <w:gridSpan w:val="4"/>
            <w:tcBorders>
              <w:top w:val="single" w:sz="8" w:space="0" w:color="auto"/>
              <w:left w:val="nil"/>
              <w:bottom w:val="nil"/>
              <w:right w:val="nil"/>
            </w:tcBorders>
            <w:shd w:val="clear" w:color="auto" w:fill="auto"/>
            <w:vAlign w:val="center"/>
            <w:hideMark/>
          </w:tcPr>
          <w:p w14:paraId="1D0B1CA9"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 </w:t>
            </w:r>
          </w:p>
        </w:tc>
      </w:tr>
      <w:tr w:rsidR="00403BAC" w:rsidRPr="007107AC" w14:paraId="71D9F6FA" w14:textId="77777777" w:rsidTr="00933377">
        <w:trPr>
          <w:trHeight w:val="312"/>
        </w:trPr>
        <w:tc>
          <w:tcPr>
            <w:tcW w:w="6906" w:type="dxa"/>
            <w:gridSpan w:val="4"/>
            <w:tcBorders>
              <w:top w:val="nil"/>
              <w:left w:val="nil"/>
              <w:bottom w:val="nil"/>
              <w:right w:val="nil"/>
            </w:tcBorders>
            <w:shd w:val="clear" w:color="auto" w:fill="auto"/>
            <w:vAlign w:val="center"/>
            <w:hideMark/>
          </w:tcPr>
          <w:p w14:paraId="06973507"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All CNVs</w:t>
            </w:r>
          </w:p>
        </w:tc>
      </w:tr>
      <w:tr w:rsidR="00403BAC" w:rsidRPr="007107AC" w14:paraId="6DCD8D2B" w14:textId="77777777" w:rsidTr="00933377">
        <w:trPr>
          <w:trHeight w:val="312"/>
        </w:trPr>
        <w:tc>
          <w:tcPr>
            <w:tcW w:w="4084" w:type="dxa"/>
            <w:tcBorders>
              <w:top w:val="nil"/>
              <w:left w:val="nil"/>
              <w:bottom w:val="nil"/>
              <w:right w:val="nil"/>
            </w:tcBorders>
            <w:shd w:val="clear" w:color="auto" w:fill="auto"/>
            <w:vAlign w:val="center"/>
            <w:hideMark/>
          </w:tcPr>
          <w:p w14:paraId="51E4BFD1"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MKNK2</w:t>
            </w:r>
          </w:p>
        </w:tc>
        <w:tc>
          <w:tcPr>
            <w:tcW w:w="1394" w:type="dxa"/>
            <w:tcBorders>
              <w:top w:val="nil"/>
              <w:left w:val="nil"/>
              <w:bottom w:val="nil"/>
              <w:right w:val="nil"/>
            </w:tcBorders>
            <w:shd w:val="clear" w:color="auto" w:fill="auto"/>
            <w:vAlign w:val="center"/>
            <w:hideMark/>
          </w:tcPr>
          <w:p w14:paraId="4F9F9D73"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0180</w:t>
            </w:r>
          </w:p>
        </w:tc>
        <w:tc>
          <w:tcPr>
            <w:tcW w:w="1152" w:type="dxa"/>
            <w:tcBorders>
              <w:top w:val="nil"/>
              <w:left w:val="nil"/>
              <w:bottom w:val="nil"/>
              <w:right w:val="nil"/>
            </w:tcBorders>
            <w:shd w:val="clear" w:color="auto" w:fill="auto"/>
            <w:vAlign w:val="center"/>
            <w:hideMark/>
          </w:tcPr>
          <w:p w14:paraId="39682D87"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2000</w:t>
            </w:r>
          </w:p>
        </w:tc>
        <w:tc>
          <w:tcPr>
            <w:tcW w:w="276" w:type="dxa"/>
            <w:tcBorders>
              <w:top w:val="nil"/>
              <w:left w:val="nil"/>
              <w:bottom w:val="nil"/>
              <w:right w:val="nil"/>
            </w:tcBorders>
            <w:shd w:val="clear" w:color="auto" w:fill="auto"/>
            <w:vAlign w:val="center"/>
            <w:hideMark/>
          </w:tcPr>
          <w:p w14:paraId="6CA76B55"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DDE8670" w14:textId="77777777" w:rsidTr="00933377">
        <w:trPr>
          <w:trHeight w:val="312"/>
        </w:trPr>
        <w:tc>
          <w:tcPr>
            <w:tcW w:w="4084" w:type="dxa"/>
            <w:tcBorders>
              <w:top w:val="nil"/>
              <w:left w:val="nil"/>
              <w:bottom w:val="nil"/>
              <w:right w:val="nil"/>
            </w:tcBorders>
            <w:shd w:val="clear" w:color="auto" w:fill="auto"/>
            <w:vAlign w:val="center"/>
            <w:hideMark/>
          </w:tcPr>
          <w:p w14:paraId="01AD9D0A"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chr4:162000001</w:t>
            </w:r>
            <w:proofErr w:type="gramEnd"/>
            <w:r w:rsidRPr="007107AC">
              <w:rPr>
                <w:rFonts w:ascii="Times New Roman" w:eastAsia="Times New Roman" w:hAnsi="Times New Roman"/>
                <w:color w:val="000000"/>
                <w:szCs w:val="24"/>
                <w:lang w:eastAsia="en-GB"/>
              </w:rPr>
              <w:t>-162500001</w:t>
            </w:r>
          </w:p>
        </w:tc>
        <w:tc>
          <w:tcPr>
            <w:tcW w:w="1394" w:type="dxa"/>
            <w:tcBorders>
              <w:top w:val="nil"/>
              <w:left w:val="nil"/>
              <w:bottom w:val="nil"/>
              <w:right w:val="nil"/>
            </w:tcBorders>
            <w:shd w:val="clear" w:color="auto" w:fill="auto"/>
            <w:vAlign w:val="center"/>
            <w:hideMark/>
          </w:tcPr>
          <w:p w14:paraId="7C6E4A31"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0102</w:t>
            </w:r>
          </w:p>
        </w:tc>
        <w:tc>
          <w:tcPr>
            <w:tcW w:w="1152" w:type="dxa"/>
            <w:tcBorders>
              <w:top w:val="nil"/>
              <w:left w:val="nil"/>
              <w:bottom w:val="nil"/>
              <w:right w:val="nil"/>
            </w:tcBorders>
            <w:shd w:val="clear" w:color="auto" w:fill="auto"/>
            <w:vAlign w:val="center"/>
            <w:hideMark/>
          </w:tcPr>
          <w:p w14:paraId="2E213789"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2119</w:t>
            </w:r>
          </w:p>
        </w:tc>
        <w:tc>
          <w:tcPr>
            <w:tcW w:w="276" w:type="dxa"/>
            <w:tcBorders>
              <w:top w:val="nil"/>
              <w:left w:val="nil"/>
              <w:bottom w:val="nil"/>
              <w:right w:val="nil"/>
            </w:tcBorders>
            <w:shd w:val="clear" w:color="auto" w:fill="auto"/>
            <w:vAlign w:val="center"/>
            <w:hideMark/>
          </w:tcPr>
          <w:p w14:paraId="4B5C4561"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75022398" w14:textId="77777777" w:rsidTr="00933377">
        <w:trPr>
          <w:trHeight w:val="312"/>
        </w:trPr>
        <w:tc>
          <w:tcPr>
            <w:tcW w:w="4084" w:type="dxa"/>
            <w:tcBorders>
              <w:top w:val="nil"/>
              <w:left w:val="nil"/>
              <w:bottom w:val="nil"/>
              <w:right w:val="nil"/>
            </w:tcBorders>
            <w:shd w:val="clear" w:color="auto" w:fill="auto"/>
            <w:vAlign w:val="center"/>
            <w:hideMark/>
          </w:tcPr>
          <w:p w14:paraId="4CD83541"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chr19:1500001</w:t>
            </w:r>
            <w:proofErr w:type="gramEnd"/>
            <w:r w:rsidRPr="007107AC">
              <w:rPr>
                <w:rFonts w:ascii="Times New Roman" w:eastAsia="Times New Roman" w:hAnsi="Times New Roman"/>
                <w:color w:val="000000"/>
                <w:szCs w:val="24"/>
                <w:lang w:eastAsia="en-GB"/>
              </w:rPr>
              <w:t xml:space="preserve">-2000001  </w:t>
            </w:r>
          </w:p>
        </w:tc>
        <w:tc>
          <w:tcPr>
            <w:tcW w:w="1394" w:type="dxa"/>
            <w:tcBorders>
              <w:top w:val="nil"/>
              <w:left w:val="nil"/>
              <w:bottom w:val="nil"/>
              <w:right w:val="nil"/>
            </w:tcBorders>
            <w:shd w:val="clear" w:color="auto" w:fill="auto"/>
            <w:vAlign w:val="center"/>
            <w:hideMark/>
          </w:tcPr>
          <w:p w14:paraId="1D7FCBCB"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0205</w:t>
            </w:r>
          </w:p>
        </w:tc>
        <w:tc>
          <w:tcPr>
            <w:tcW w:w="1152" w:type="dxa"/>
            <w:tcBorders>
              <w:top w:val="nil"/>
              <w:left w:val="nil"/>
              <w:bottom w:val="nil"/>
              <w:right w:val="nil"/>
            </w:tcBorders>
            <w:shd w:val="clear" w:color="auto" w:fill="auto"/>
            <w:vAlign w:val="center"/>
            <w:hideMark/>
          </w:tcPr>
          <w:p w14:paraId="4AB9E1AB"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4144</w:t>
            </w:r>
          </w:p>
        </w:tc>
        <w:tc>
          <w:tcPr>
            <w:tcW w:w="276" w:type="dxa"/>
            <w:tcBorders>
              <w:top w:val="nil"/>
              <w:left w:val="nil"/>
              <w:bottom w:val="nil"/>
              <w:right w:val="nil"/>
            </w:tcBorders>
            <w:shd w:val="clear" w:color="auto" w:fill="auto"/>
            <w:vAlign w:val="center"/>
            <w:hideMark/>
          </w:tcPr>
          <w:p w14:paraId="58133C6E"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7025D5B" w14:textId="77777777" w:rsidTr="00933377">
        <w:trPr>
          <w:trHeight w:val="312"/>
        </w:trPr>
        <w:tc>
          <w:tcPr>
            <w:tcW w:w="6906" w:type="dxa"/>
            <w:gridSpan w:val="4"/>
            <w:tcBorders>
              <w:top w:val="nil"/>
              <w:left w:val="nil"/>
              <w:bottom w:val="nil"/>
              <w:right w:val="nil"/>
            </w:tcBorders>
            <w:shd w:val="clear" w:color="auto" w:fill="auto"/>
            <w:vAlign w:val="center"/>
            <w:hideMark/>
          </w:tcPr>
          <w:p w14:paraId="6E1C840A" w14:textId="77777777" w:rsidR="00403BAC" w:rsidRPr="007107AC" w:rsidRDefault="00403BAC" w:rsidP="00933377">
            <w:pPr>
              <w:rPr>
                <w:rFonts w:ascii="Times New Roman" w:eastAsia="Times New Roman" w:hAnsi="Times New Roman"/>
                <w:i/>
                <w:iCs/>
                <w:color w:val="000000"/>
                <w:szCs w:val="24"/>
                <w:lang w:val="en-GB" w:eastAsia="en-GB"/>
              </w:rPr>
            </w:pPr>
          </w:p>
        </w:tc>
      </w:tr>
      <w:tr w:rsidR="00403BAC" w:rsidRPr="007107AC" w14:paraId="566F4691" w14:textId="77777777" w:rsidTr="00933377">
        <w:trPr>
          <w:trHeight w:val="312"/>
        </w:trPr>
        <w:tc>
          <w:tcPr>
            <w:tcW w:w="6906" w:type="dxa"/>
            <w:gridSpan w:val="4"/>
            <w:tcBorders>
              <w:top w:val="nil"/>
              <w:left w:val="nil"/>
              <w:bottom w:val="nil"/>
              <w:right w:val="nil"/>
            </w:tcBorders>
            <w:shd w:val="clear" w:color="auto" w:fill="auto"/>
            <w:vAlign w:val="center"/>
            <w:hideMark/>
          </w:tcPr>
          <w:p w14:paraId="10C4514A"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All Deletions</w:t>
            </w:r>
          </w:p>
        </w:tc>
      </w:tr>
      <w:tr w:rsidR="00403BAC" w:rsidRPr="007107AC" w14:paraId="7498D355" w14:textId="77777777" w:rsidTr="00933377">
        <w:trPr>
          <w:trHeight w:val="312"/>
        </w:trPr>
        <w:tc>
          <w:tcPr>
            <w:tcW w:w="4084" w:type="dxa"/>
            <w:tcBorders>
              <w:top w:val="nil"/>
              <w:left w:val="nil"/>
              <w:bottom w:val="nil"/>
              <w:right w:val="nil"/>
            </w:tcBorders>
            <w:shd w:val="clear" w:color="auto" w:fill="auto"/>
            <w:vAlign w:val="center"/>
            <w:hideMark/>
          </w:tcPr>
          <w:p w14:paraId="05F31BD8"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None significant</w:t>
            </w:r>
          </w:p>
        </w:tc>
        <w:tc>
          <w:tcPr>
            <w:tcW w:w="1394" w:type="dxa"/>
            <w:tcBorders>
              <w:top w:val="nil"/>
              <w:left w:val="nil"/>
              <w:bottom w:val="nil"/>
              <w:right w:val="nil"/>
            </w:tcBorders>
            <w:shd w:val="clear" w:color="auto" w:fill="auto"/>
            <w:vAlign w:val="center"/>
            <w:hideMark/>
          </w:tcPr>
          <w:p w14:paraId="5A7FE7E9"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tcBorders>
              <w:top w:val="nil"/>
              <w:left w:val="nil"/>
              <w:bottom w:val="nil"/>
              <w:right w:val="nil"/>
            </w:tcBorders>
            <w:shd w:val="clear" w:color="auto" w:fill="auto"/>
            <w:vAlign w:val="center"/>
            <w:hideMark/>
          </w:tcPr>
          <w:p w14:paraId="77F0C98E"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tcBorders>
              <w:top w:val="nil"/>
              <w:left w:val="nil"/>
              <w:bottom w:val="nil"/>
              <w:right w:val="nil"/>
            </w:tcBorders>
            <w:shd w:val="clear" w:color="auto" w:fill="auto"/>
            <w:vAlign w:val="center"/>
            <w:hideMark/>
          </w:tcPr>
          <w:p w14:paraId="6B714CB6"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F22EF13" w14:textId="77777777" w:rsidTr="00933377">
        <w:trPr>
          <w:trHeight w:val="312"/>
        </w:trPr>
        <w:tc>
          <w:tcPr>
            <w:tcW w:w="6906" w:type="dxa"/>
            <w:gridSpan w:val="4"/>
            <w:tcBorders>
              <w:top w:val="nil"/>
              <w:left w:val="nil"/>
              <w:bottom w:val="nil"/>
              <w:right w:val="nil"/>
            </w:tcBorders>
            <w:shd w:val="clear" w:color="auto" w:fill="auto"/>
            <w:vAlign w:val="center"/>
            <w:hideMark/>
          </w:tcPr>
          <w:p w14:paraId="25F04F67" w14:textId="77777777" w:rsidR="00403BAC" w:rsidRPr="007107AC" w:rsidRDefault="00403BAC" w:rsidP="00933377">
            <w:pPr>
              <w:rPr>
                <w:rFonts w:ascii="Times New Roman" w:eastAsia="Times New Roman" w:hAnsi="Times New Roman"/>
                <w:i/>
                <w:iCs/>
                <w:color w:val="000000"/>
                <w:szCs w:val="24"/>
                <w:lang w:val="en-GB" w:eastAsia="en-GB"/>
              </w:rPr>
            </w:pPr>
          </w:p>
        </w:tc>
      </w:tr>
      <w:tr w:rsidR="00403BAC" w:rsidRPr="007107AC" w14:paraId="3B5E89F0" w14:textId="77777777" w:rsidTr="00933377">
        <w:trPr>
          <w:trHeight w:val="312"/>
        </w:trPr>
        <w:tc>
          <w:tcPr>
            <w:tcW w:w="6906" w:type="dxa"/>
            <w:gridSpan w:val="4"/>
            <w:tcBorders>
              <w:top w:val="nil"/>
              <w:left w:val="nil"/>
              <w:bottom w:val="nil"/>
              <w:right w:val="nil"/>
            </w:tcBorders>
            <w:shd w:val="clear" w:color="auto" w:fill="auto"/>
            <w:vAlign w:val="center"/>
            <w:hideMark/>
          </w:tcPr>
          <w:p w14:paraId="4A3A5869"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 xml:space="preserve">All Duplications </w:t>
            </w:r>
          </w:p>
        </w:tc>
      </w:tr>
      <w:tr w:rsidR="00403BAC" w:rsidRPr="007107AC" w14:paraId="7BE05A5A" w14:textId="77777777" w:rsidTr="00933377">
        <w:trPr>
          <w:trHeight w:val="312"/>
        </w:trPr>
        <w:tc>
          <w:tcPr>
            <w:tcW w:w="4084" w:type="dxa"/>
            <w:tcBorders>
              <w:top w:val="nil"/>
              <w:left w:val="nil"/>
              <w:bottom w:val="nil"/>
              <w:right w:val="nil"/>
            </w:tcBorders>
            <w:shd w:val="clear" w:color="auto" w:fill="auto"/>
            <w:vAlign w:val="center"/>
            <w:hideMark/>
          </w:tcPr>
          <w:p w14:paraId="34DE9534"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MKNK2</w:t>
            </w:r>
          </w:p>
        </w:tc>
        <w:tc>
          <w:tcPr>
            <w:tcW w:w="1394" w:type="dxa"/>
            <w:tcBorders>
              <w:top w:val="nil"/>
              <w:left w:val="nil"/>
              <w:bottom w:val="nil"/>
              <w:right w:val="nil"/>
            </w:tcBorders>
            <w:shd w:val="clear" w:color="auto" w:fill="auto"/>
            <w:vAlign w:val="center"/>
            <w:hideMark/>
          </w:tcPr>
          <w:p w14:paraId="5A0EBDA3"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0187</w:t>
            </w:r>
          </w:p>
        </w:tc>
        <w:tc>
          <w:tcPr>
            <w:tcW w:w="1152" w:type="dxa"/>
            <w:tcBorders>
              <w:top w:val="nil"/>
              <w:left w:val="nil"/>
              <w:bottom w:val="nil"/>
              <w:right w:val="nil"/>
            </w:tcBorders>
            <w:shd w:val="clear" w:color="auto" w:fill="auto"/>
            <w:vAlign w:val="center"/>
            <w:hideMark/>
          </w:tcPr>
          <w:p w14:paraId="028DF694"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1387</w:t>
            </w:r>
          </w:p>
        </w:tc>
        <w:tc>
          <w:tcPr>
            <w:tcW w:w="276" w:type="dxa"/>
            <w:tcBorders>
              <w:top w:val="nil"/>
              <w:left w:val="nil"/>
              <w:bottom w:val="nil"/>
              <w:right w:val="nil"/>
            </w:tcBorders>
            <w:shd w:val="clear" w:color="auto" w:fill="auto"/>
            <w:vAlign w:val="center"/>
            <w:hideMark/>
          </w:tcPr>
          <w:p w14:paraId="1B392F82"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D7D9B4C" w14:textId="77777777" w:rsidTr="00933377">
        <w:trPr>
          <w:trHeight w:val="312"/>
        </w:trPr>
        <w:tc>
          <w:tcPr>
            <w:tcW w:w="4084" w:type="dxa"/>
            <w:tcBorders>
              <w:top w:val="nil"/>
              <w:left w:val="nil"/>
              <w:bottom w:val="nil"/>
              <w:right w:val="nil"/>
            </w:tcBorders>
            <w:shd w:val="clear" w:color="auto" w:fill="auto"/>
            <w:vAlign w:val="center"/>
            <w:hideMark/>
          </w:tcPr>
          <w:p w14:paraId="68F73484"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chr4:162000001</w:t>
            </w:r>
            <w:proofErr w:type="gramEnd"/>
            <w:r w:rsidRPr="007107AC">
              <w:rPr>
                <w:rFonts w:ascii="Times New Roman" w:eastAsia="Times New Roman" w:hAnsi="Times New Roman"/>
                <w:color w:val="000000"/>
                <w:szCs w:val="24"/>
                <w:lang w:eastAsia="en-GB"/>
              </w:rPr>
              <w:t xml:space="preserve">-162500001 </w:t>
            </w:r>
          </w:p>
        </w:tc>
        <w:tc>
          <w:tcPr>
            <w:tcW w:w="1394" w:type="dxa"/>
            <w:tcBorders>
              <w:top w:val="nil"/>
              <w:left w:val="nil"/>
              <w:bottom w:val="nil"/>
              <w:right w:val="nil"/>
            </w:tcBorders>
            <w:shd w:val="clear" w:color="auto" w:fill="auto"/>
            <w:vAlign w:val="center"/>
            <w:hideMark/>
          </w:tcPr>
          <w:p w14:paraId="6EA695AD"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0207</w:t>
            </w:r>
          </w:p>
        </w:tc>
        <w:tc>
          <w:tcPr>
            <w:tcW w:w="1152" w:type="dxa"/>
            <w:tcBorders>
              <w:top w:val="nil"/>
              <w:left w:val="nil"/>
              <w:bottom w:val="nil"/>
              <w:right w:val="nil"/>
            </w:tcBorders>
            <w:shd w:val="clear" w:color="auto" w:fill="auto"/>
            <w:vAlign w:val="center"/>
            <w:hideMark/>
          </w:tcPr>
          <w:p w14:paraId="07C8F301"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1680</w:t>
            </w:r>
          </w:p>
        </w:tc>
        <w:tc>
          <w:tcPr>
            <w:tcW w:w="276" w:type="dxa"/>
            <w:tcBorders>
              <w:top w:val="nil"/>
              <w:left w:val="nil"/>
              <w:bottom w:val="nil"/>
              <w:right w:val="nil"/>
            </w:tcBorders>
            <w:shd w:val="clear" w:color="auto" w:fill="auto"/>
            <w:vAlign w:val="center"/>
            <w:hideMark/>
          </w:tcPr>
          <w:p w14:paraId="431F293B"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152FE8B" w14:textId="77777777" w:rsidTr="00933377">
        <w:trPr>
          <w:trHeight w:val="312"/>
        </w:trPr>
        <w:tc>
          <w:tcPr>
            <w:tcW w:w="4084" w:type="dxa"/>
            <w:tcBorders>
              <w:top w:val="nil"/>
              <w:left w:val="nil"/>
              <w:bottom w:val="nil"/>
              <w:right w:val="nil"/>
            </w:tcBorders>
            <w:shd w:val="clear" w:color="auto" w:fill="auto"/>
            <w:vAlign w:val="center"/>
            <w:hideMark/>
          </w:tcPr>
          <w:p w14:paraId="76BB646F"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chr19:1500001</w:t>
            </w:r>
            <w:proofErr w:type="gramEnd"/>
            <w:r w:rsidRPr="007107AC">
              <w:rPr>
                <w:rFonts w:ascii="Times New Roman" w:eastAsia="Times New Roman" w:hAnsi="Times New Roman"/>
                <w:color w:val="000000"/>
                <w:szCs w:val="24"/>
                <w:lang w:eastAsia="en-GB"/>
              </w:rPr>
              <w:t xml:space="preserve">-2000001      </w:t>
            </w:r>
          </w:p>
        </w:tc>
        <w:tc>
          <w:tcPr>
            <w:tcW w:w="1394" w:type="dxa"/>
            <w:tcBorders>
              <w:top w:val="nil"/>
              <w:left w:val="nil"/>
              <w:bottom w:val="nil"/>
              <w:right w:val="nil"/>
            </w:tcBorders>
            <w:shd w:val="clear" w:color="auto" w:fill="auto"/>
            <w:vAlign w:val="center"/>
            <w:hideMark/>
          </w:tcPr>
          <w:p w14:paraId="0E08EE83"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0208</w:t>
            </w:r>
          </w:p>
        </w:tc>
        <w:tc>
          <w:tcPr>
            <w:tcW w:w="1152" w:type="dxa"/>
            <w:tcBorders>
              <w:top w:val="nil"/>
              <w:left w:val="nil"/>
              <w:bottom w:val="nil"/>
              <w:right w:val="nil"/>
            </w:tcBorders>
            <w:shd w:val="clear" w:color="auto" w:fill="auto"/>
            <w:vAlign w:val="center"/>
            <w:hideMark/>
          </w:tcPr>
          <w:p w14:paraId="07B2D88E" w14:textId="77777777" w:rsidR="00403BAC" w:rsidRPr="007107AC" w:rsidRDefault="00403BAC" w:rsidP="00933377">
            <w:pPr>
              <w:jc w:val="cente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1680</w:t>
            </w:r>
          </w:p>
        </w:tc>
        <w:tc>
          <w:tcPr>
            <w:tcW w:w="276" w:type="dxa"/>
            <w:tcBorders>
              <w:top w:val="nil"/>
              <w:left w:val="nil"/>
              <w:bottom w:val="nil"/>
              <w:right w:val="nil"/>
            </w:tcBorders>
            <w:shd w:val="clear" w:color="auto" w:fill="auto"/>
            <w:vAlign w:val="center"/>
            <w:hideMark/>
          </w:tcPr>
          <w:p w14:paraId="732A8591"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76B827B" w14:textId="77777777" w:rsidTr="00933377">
        <w:trPr>
          <w:trHeight w:val="312"/>
        </w:trPr>
        <w:tc>
          <w:tcPr>
            <w:tcW w:w="4084" w:type="dxa"/>
            <w:tcBorders>
              <w:top w:val="nil"/>
              <w:left w:val="nil"/>
              <w:bottom w:val="nil"/>
              <w:right w:val="nil"/>
            </w:tcBorders>
            <w:shd w:val="clear" w:color="auto" w:fill="auto"/>
            <w:vAlign w:val="center"/>
            <w:hideMark/>
          </w:tcPr>
          <w:p w14:paraId="27FBDF82" w14:textId="77777777" w:rsidR="00403BAC" w:rsidRPr="007107AC" w:rsidRDefault="00403BAC" w:rsidP="00933377">
            <w:pPr>
              <w:rPr>
                <w:rFonts w:ascii="Times New Roman" w:eastAsia="Times New Roman" w:hAnsi="Times New Roman"/>
                <w:i/>
                <w:iCs/>
                <w:color w:val="000000"/>
                <w:szCs w:val="24"/>
                <w:lang w:val="en-GB" w:eastAsia="en-GB"/>
              </w:rPr>
            </w:pPr>
          </w:p>
        </w:tc>
        <w:tc>
          <w:tcPr>
            <w:tcW w:w="1394" w:type="dxa"/>
            <w:vMerge w:val="restart"/>
            <w:tcBorders>
              <w:top w:val="nil"/>
              <w:left w:val="nil"/>
              <w:bottom w:val="nil"/>
              <w:right w:val="nil"/>
            </w:tcBorders>
            <w:shd w:val="clear" w:color="auto" w:fill="auto"/>
            <w:vAlign w:val="center"/>
            <w:hideMark/>
          </w:tcPr>
          <w:p w14:paraId="04BA3CDF"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vMerge w:val="restart"/>
            <w:tcBorders>
              <w:top w:val="nil"/>
              <w:left w:val="nil"/>
              <w:bottom w:val="nil"/>
              <w:right w:val="nil"/>
            </w:tcBorders>
            <w:shd w:val="clear" w:color="auto" w:fill="auto"/>
            <w:vAlign w:val="center"/>
            <w:hideMark/>
          </w:tcPr>
          <w:p w14:paraId="77BDE4CA"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vMerge w:val="restart"/>
            <w:tcBorders>
              <w:top w:val="nil"/>
              <w:left w:val="nil"/>
              <w:bottom w:val="nil"/>
              <w:right w:val="nil"/>
            </w:tcBorders>
            <w:shd w:val="clear" w:color="auto" w:fill="auto"/>
            <w:vAlign w:val="center"/>
            <w:hideMark/>
          </w:tcPr>
          <w:p w14:paraId="4AFF18E9"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3862C51" w14:textId="77777777" w:rsidTr="00933377">
        <w:trPr>
          <w:trHeight w:val="312"/>
        </w:trPr>
        <w:tc>
          <w:tcPr>
            <w:tcW w:w="4084" w:type="dxa"/>
            <w:tcBorders>
              <w:top w:val="nil"/>
              <w:left w:val="nil"/>
              <w:bottom w:val="nil"/>
              <w:right w:val="nil"/>
            </w:tcBorders>
            <w:shd w:val="clear" w:color="auto" w:fill="auto"/>
            <w:vAlign w:val="center"/>
            <w:hideMark/>
          </w:tcPr>
          <w:p w14:paraId="32796860"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CNVs &gt; 100kb</w:t>
            </w:r>
          </w:p>
        </w:tc>
        <w:tc>
          <w:tcPr>
            <w:tcW w:w="1394" w:type="dxa"/>
            <w:vMerge/>
            <w:tcBorders>
              <w:top w:val="nil"/>
              <w:left w:val="nil"/>
              <w:bottom w:val="nil"/>
              <w:right w:val="nil"/>
            </w:tcBorders>
            <w:vAlign w:val="center"/>
            <w:hideMark/>
          </w:tcPr>
          <w:p w14:paraId="76A5ED7C"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vMerge/>
            <w:tcBorders>
              <w:top w:val="nil"/>
              <w:left w:val="nil"/>
              <w:bottom w:val="nil"/>
              <w:right w:val="nil"/>
            </w:tcBorders>
            <w:vAlign w:val="center"/>
            <w:hideMark/>
          </w:tcPr>
          <w:p w14:paraId="56949A3E"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vMerge/>
            <w:tcBorders>
              <w:top w:val="nil"/>
              <w:left w:val="nil"/>
              <w:bottom w:val="nil"/>
              <w:right w:val="nil"/>
            </w:tcBorders>
            <w:vAlign w:val="center"/>
            <w:hideMark/>
          </w:tcPr>
          <w:p w14:paraId="1DEE2174"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C8EDE2F" w14:textId="77777777" w:rsidTr="00933377">
        <w:trPr>
          <w:trHeight w:val="312"/>
        </w:trPr>
        <w:tc>
          <w:tcPr>
            <w:tcW w:w="4084" w:type="dxa"/>
            <w:tcBorders>
              <w:top w:val="nil"/>
              <w:left w:val="nil"/>
              <w:bottom w:val="nil"/>
              <w:right w:val="nil"/>
            </w:tcBorders>
            <w:shd w:val="clear" w:color="auto" w:fill="auto"/>
            <w:vAlign w:val="center"/>
            <w:hideMark/>
          </w:tcPr>
          <w:p w14:paraId="5D5EFCB6"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chrY:20500001</w:t>
            </w:r>
            <w:proofErr w:type="gramEnd"/>
            <w:r w:rsidRPr="007107AC">
              <w:rPr>
                <w:rFonts w:ascii="Times New Roman" w:eastAsia="Times New Roman" w:hAnsi="Times New Roman"/>
                <w:color w:val="000000"/>
                <w:szCs w:val="24"/>
                <w:lang w:eastAsia="en-GB"/>
              </w:rPr>
              <w:t>-21000001</w:t>
            </w:r>
          </w:p>
        </w:tc>
        <w:tc>
          <w:tcPr>
            <w:tcW w:w="1394" w:type="dxa"/>
            <w:tcBorders>
              <w:top w:val="nil"/>
              <w:left w:val="nil"/>
              <w:bottom w:val="nil"/>
              <w:right w:val="nil"/>
            </w:tcBorders>
            <w:shd w:val="clear" w:color="auto" w:fill="auto"/>
            <w:vAlign w:val="center"/>
            <w:hideMark/>
          </w:tcPr>
          <w:p w14:paraId="2011B16E"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0354</w:t>
            </w:r>
          </w:p>
        </w:tc>
        <w:tc>
          <w:tcPr>
            <w:tcW w:w="1152" w:type="dxa"/>
            <w:tcBorders>
              <w:top w:val="nil"/>
              <w:left w:val="nil"/>
              <w:bottom w:val="nil"/>
              <w:right w:val="nil"/>
            </w:tcBorders>
            <w:shd w:val="clear" w:color="auto" w:fill="auto"/>
            <w:vAlign w:val="center"/>
            <w:hideMark/>
          </w:tcPr>
          <w:p w14:paraId="61D07E3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3243</w:t>
            </w:r>
          </w:p>
        </w:tc>
        <w:tc>
          <w:tcPr>
            <w:tcW w:w="276" w:type="dxa"/>
            <w:tcBorders>
              <w:top w:val="nil"/>
              <w:left w:val="nil"/>
              <w:bottom w:val="nil"/>
              <w:right w:val="nil"/>
            </w:tcBorders>
            <w:shd w:val="clear" w:color="auto" w:fill="auto"/>
            <w:vAlign w:val="center"/>
            <w:hideMark/>
          </w:tcPr>
          <w:p w14:paraId="1687A342"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7E928BF" w14:textId="77777777" w:rsidTr="00933377">
        <w:trPr>
          <w:trHeight w:val="312"/>
        </w:trPr>
        <w:tc>
          <w:tcPr>
            <w:tcW w:w="4084" w:type="dxa"/>
            <w:tcBorders>
              <w:top w:val="nil"/>
              <w:left w:val="nil"/>
              <w:bottom w:val="nil"/>
              <w:right w:val="nil"/>
            </w:tcBorders>
            <w:shd w:val="clear" w:color="auto" w:fill="auto"/>
            <w:vAlign w:val="center"/>
            <w:hideMark/>
          </w:tcPr>
          <w:p w14:paraId="3FEEAEA8" w14:textId="77777777" w:rsidR="00403BAC" w:rsidRPr="007107AC" w:rsidRDefault="00403BAC" w:rsidP="00933377">
            <w:pPr>
              <w:rPr>
                <w:rFonts w:ascii="Times New Roman" w:eastAsia="Times New Roman" w:hAnsi="Times New Roman"/>
                <w:i/>
                <w:iCs/>
                <w:color w:val="000000"/>
                <w:szCs w:val="24"/>
                <w:lang w:val="en-GB" w:eastAsia="en-GB"/>
              </w:rPr>
            </w:pPr>
          </w:p>
        </w:tc>
        <w:tc>
          <w:tcPr>
            <w:tcW w:w="1394" w:type="dxa"/>
            <w:vMerge w:val="restart"/>
            <w:tcBorders>
              <w:top w:val="nil"/>
              <w:left w:val="nil"/>
              <w:bottom w:val="nil"/>
              <w:right w:val="nil"/>
            </w:tcBorders>
            <w:shd w:val="clear" w:color="auto" w:fill="auto"/>
            <w:vAlign w:val="center"/>
            <w:hideMark/>
          </w:tcPr>
          <w:p w14:paraId="42AF26FE"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vMerge w:val="restart"/>
            <w:tcBorders>
              <w:top w:val="nil"/>
              <w:left w:val="nil"/>
              <w:bottom w:val="nil"/>
              <w:right w:val="nil"/>
            </w:tcBorders>
            <w:shd w:val="clear" w:color="auto" w:fill="auto"/>
            <w:vAlign w:val="center"/>
            <w:hideMark/>
          </w:tcPr>
          <w:p w14:paraId="5477AE72"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vMerge w:val="restart"/>
            <w:tcBorders>
              <w:top w:val="nil"/>
              <w:left w:val="nil"/>
              <w:bottom w:val="nil"/>
              <w:right w:val="nil"/>
            </w:tcBorders>
            <w:shd w:val="clear" w:color="auto" w:fill="auto"/>
            <w:vAlign w:val="center"/>
            <w:hideMark/>
          </w:tcPr>
          <w:p w14:paraId="0E6C32E5"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76B9EB7C" w14:textId="77777777" w:rsidTr="00933377">
        <w:trPr>
          <w:trHeight w:val="312"/>
        </w:trPr>
        <w:tc>
          <w:tcPr>
            <w:tcW w:w="4084" w:type="dxa"/>
            <w:tcBorders>
              <w:top w:val="nil"/>
              <w:left w:val="nil"/>
              <w:bottom w:val="nil"/>
              <w:right w:val="nil"/>
            </w:tcBorders>
            <w:shd w:val="clear" w:color="auto" w:fill="auto"/>
            <w:vAlign w:val="center"/>
            <w:hideMark/>
          </w:tcPr>
          <w:p w14:paraId="76CD1202"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Deletions &gt; 100kb</w:t>
            </w:r>
          </w:p>
        </w:tc>
        <w:tc>
          <w:tcPr>
            <w:tcW w:w="1394" w:type="dxa"/>
            <w:vMerge/>
            <w:tcBorders>
              <w:top w:val="nil"/>
              <w:left w:val="nil"/>
              <w:bottom w:val="nil"/>
              <w:right w:val="nil"/>
            </w:tcBorders>
            <w:vAlign w:val="center"/>
            <w:hideMark/>
          </w:tcPr>
          <w:p w14:paraId="3438C2C6"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vMerge/>
            <w:tcBorders>
              <w:top w:val="nil"/>
              <w:left w:val="nil"/>
              <w:bottom w:val="nil"/>
              <w:right w:val="nil"/>
            </w:tcBorders>
            <w:vAlign w:val="center"/>
            <w:hideMark/>
          </w:tcPr>
          <w:p w14:paraId="0094FD13"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vMerge/>
            <w:tcBorders>
              <w:top w:val="nil"/>
              <w:left w:val="nil"/>
              <w:bottom w:val="nil"/>
              <w:right w:val="nil"/>
            </w:tcBorders>
            <w:vAlign w:val="center"/>
            <w:hideMark/>
          </w:tcPr>
          <w:p w14:paraId="6EBD7EE4"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9171879" w14:textId="77777777" w:rsidTr="00933377">
        <w:trPr>
          <w:trHeight w:val="312"/>
        </w:trPr>
        <w:tc>
          <w:tcPr>
            <w:tcW w:w="4084" w:type="dxa"/>
            <w:tcBorders>
              <w:top w:val="nil"/>
              <w:left w:val="nil"/>
              <w:bottom w:val="nil"/>
              <w:right w:val="nil"/>
            </w:tcBorders>
            <w:shd w:val="clear" w:color="auto" w:fill="auto"/>
            <w:vAlign w:val="center"/>
            <w:hideMark/>
          </w:tcPr>
          <w:p w14:paraId="558BE6C3"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chrY:20500001</w:t>
            </w:r>
            <w:proofErr w:type="gramEnd"/>
            <w:r w:rsidRPr="007107AC">
              <w:rPr>
                <w:rFonts w:ascii="Times New Roman" w:eastAsia="Times New Roman" w:hAnsi="Times New Roman"/>
                <w:color w:val="000000"/>
                <w:szCs w:val="24"/>
                <w:lang w:eastAsia="en-GB"/>
              </w:rPr>
              <w:t xml:space="preserve">-21000001    </w:t>
            </w:r>
          </w:p>
        </w:tc>
        <w:tc>
          <w:tcPr>
            <w:tcW w:w="1394" w:type="dxa"/>
            <w:tcBorders>
              <w:top w:val="nil"/>
              <w:left w:val="nil"/>
              <w:bottom w:val="nil"/>
              <w:right w:val="nil"/>
            </w:tcBorders>
            <w:shd w:val="clear" w:color="auto" w:fill="auto"/>
            <w:vAlign w:val="center"/>
            <w:hideMark/>
          </w:tcPr>
          <w:p w14:paraId="7320A44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0360</w:t>
            </w:r>
          </w:p>
        </w:tc>
        <w:tc>
          <w:tcPr>
            <w:tcW w:w="1152" w:type="dxa"/>
            <w:tcBorders>
              <w:top w:val="nil"/>
              <w:left w:val="nil"/>
              <w:bottom w:val="nil"/>
              <w:right w:val="nil"/>
            </w:tcBorders>
            <w:shd w:val="clear" w:color="auto" w:fill="auto"/>
            <w:vAlign w:val="center"/>
            <w:hideMark/>
          </w:tcPr>
          <w:p w14:paraId="464AFEAD"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1970</w:t>
            </w:r>
          </w:p>
        </w:tc>
        <w:tc>
          <w:tcPr>
            <w:tcW w:w="276" w:type="dxa"/>
            <w:tcBorders>
              <w:top w:val="nil"/>
              <w:left w:val="nil"/>
              <w:bottom w:val="nil"/>
              <w:right w:val="nil"/>
            </w:tcBorders>
            <w:shd w:val="clear" w:color="auto" w:fill="auto"/>
            <w:vAlign w:val="center"/>
            <w:hideMark/>
          </w:tcPr>
          <w:p w14:paraId="46190665"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3353875" w14:textId="77777777" w:rsidTr="00933377">
        <w:trPr>
          <w:trHeight w:val="312"/>
        </w:trPr>
        <w:tc>
          <w:tcPr>
            <w:tcW w:w="4084" w:type="dxa"/>
            <w:tcBorders>
              <w:top w:val="nil"/>
              <w:left w:val="nil"/>
              <w:bottom w:val="nil"/>
              <w:right w:val="nil"/>
            </w:tcBorders>
            <w:shd w:val="clear" w:color="auto" w:fill="auto"/>
            <w:vAlign w:val="center"/>
            <w:hideMark/>
          </w:tcPr>
          <w:p w14:paraId="1612B440" w14:textId="77777777" w:rsidR="00403BAC" w:rsidRPr="007107AC" w:rsidRDefault="00403BAC" w:rsidP="00933377">
            <w:pPr>
              <w:rPr>
                <w:rFonts w:ascii="Times New Roman" w:eastAsia="Times New Roman" w:hAnsi="Times New Roman"/>
                <w:i/>
                <w:iCs/>
                <w:color w:val="000000"/>
                <w:szCs w:val="24"/>
                <w:lang w:val="en-GB" w:eastAsia="en-GB"/>
              </w:rPr>
            </w:pPr>
          </w:p>
        </w:tc>
        <w:tc>
          <w:tcPr>
            <w:tcW w:w="1394" w:type="dxa"/>
            <w:tcBorders>
              <w:top w:val="nil"/>
              <w:left w:val="nil"/>
              <w:bottom w:val="nil"/>
              <w:right w:val="nil"/>
            </w:tcBorders>
            <w:shd w:val="clear" w:color="auto" w:fill="auto"/>
            <w:vAlign w:val="center"/>
            <w:hideMark/>
          </w:tcPr>
          <w:p w14:paraId="6699AA01"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tcBorders>
              <w:top w:val="nil"/>
              <w:left w:val="nil"/>
              <w:bottom w:val="nil"/>
              <w:right w:val="nil"/>
            </w:tcBorders>
            <w:shd w:val="clear" w:color="auto" w:fill="auto"/>
            <w:vAlign w:val="center"/>
            <w:hideMark/>
          </w:tcPr>
          <w:p w14:paraId="301BCF64"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tcBorders>
              <w:top w:val="nil"/>
              <w:left w:val="nil"/>
              <w:bottom w:val="nil"/>
              <w:right w:val="nil"/>
            </w:tcBorders>
            <w:shd w:val="clear" w:color="auto" w:fill="auto"/>
            <w:vAlign w:val="center"/>
            <w:hideMark/>
          </w:tcPr>
          <w:p w14:paraId="35EFFFCD"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134D818" w14:textId="77777777" w:rsidTr="00933377">
        <w:trPr>
          <w:trHeight w:val="288"/>
        </w:trPr>
        <w:tc>
          <w:tcPr>
            <w:tcW w:w="6906" w:type="dxa"/>
            <w:gridSpan w:val="4"/>
            <w:vMerge w:val="restart"/>
            <w:tcBorders>
              <w:top w:val="nil"/>
              <w:left w:val="nil"/>
              <w:bottom w:val="nil"/>
              <w:right w:val="nil"/>
            </w:tcBorders>
            <w:shd w:val="clear" w:color="000000" w:fill="D9D9D9"/>
            <w:vAlign w:val="center"/>
            <w:hideMark/>
          </w:tcPr>
          <w:p w14:paraId="3BC3CA4E" w14:textId="77777777" w:rsidR="00403BAC" w:rsidRPr="007107AC" w:rsidRDefault="00403BAC" w:rsidP="00933377">
            <w:pPr>
              <w:rPr>
                <w:rFonts w:ascii="Times New Roman" w:eastAsia="Times New Roman" w:hAnsi="Times New Roman"/>
                <w:b/>
                <w:bCs/>
                <w:color w:val="000000"/>
                <w:szCs w:val="24"/>
                <w:lang w:val="en-GB" w:eastAsia="en-GB"/>
              </w:rPr>
            </w:pPr>
            <w:r w:rsidRPr="007107AC">
              <w:rPr>
                <w:rFonts w:ascii="Times New Roman" w:eastAsia="Times New Roman" w:hAnsi="Times New Roman"/>
                <w:b/>
                <w:bCs/>
                <w:color w:val="000000"/>
                <w:szCs w:val="24"/>
                <w:lang w:eastAsia="en-GB"/>
              </w:rPr>
              <w:t>WUSTL</w:t>
            </w:r>
          </w:p>
        </w:tc>
      </w:tr>
      <w:tr w:rsidR="00403BAC" w:rsidRPr="007107AC" w14:paraId="5F9B5A82" w14:textId="77777777" w:rsidTr="00933377">
        <w:trPr>
          <w:trHeight w:val="288"/>
        </w:trPr>
        <w:tc>
          <w:tcPr>
            <w:tcW w:w="6906" w:type="dxa"/>
            <w:gridSpan w:val="4"/>
            <w:vMerge/>
            <w:tcBorders>
              <w:top w:val="nil"/>
              <w:left w:val="nil"/>
              <w:bottom w:val="nil"/>
              <w:right w:val="nil"/>
            </w:tcBorders>
            <w:vAlign w:val="center"/>
            <w:hideMark/>
          </w:tcPr>
          <w:p w14:paraId="4352EEAE" w14:textId="77777777" w:rsidR="00403BAC" w:rsidRPr="007107AC" w:rsidRDefault="00403BAC" w:rsidP="00933377">
            <w:pPr>
              <w:rPr>
                <w:rFonts w:ascii="Times New Roman" w:eastAsia="Times New Roman" w:hAnsi="Times New Roman"/>
                <w:b/>
                <w:bCs/>
                <w:color w:val="000000"/>
                <w:szCs w:val="24"/>
                <w:lang w:val="en-GB" w:eastAsia="en-GB"/>
              </w:rPr>
            </w:pPr>
          </w:p>
        </w:tc>
      </w:tr>
      <w:tr w:rsidR="00403BAC" w:rsidRPr="007107AC" w14:paraId="5F4068B4" w14:textId="77777777" w:rsidTr="00933377">
        <w:trPr>
          <w:trHeight w:val="384"/>
        </w:trPr>
        <w:tc>
          <w:tcPr>
            <w:tcW w:w="4084" w:type="dxa"/>
            <w:tcBorders>
              <w:top w:val="nil"/>
              <w:left w:val="nil"/>
              <w:bottom w:val="single" w:sz="8" w:space="0" w:color="auto"/>
              <w:right w:val="nil"/>
            </w:tcBorders>
            <w:shd w:val="clear" w:color="auto" w:fill="auto"/>
            <w:vAlign w:val="center"/>
            <w:hideMark/>
          </w:tcPr>
          <w:p w14:paraId="65EC0A23"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Gene/Window</w:t>
            </w:r>
            <w:r w:rsidRPr="007107AC">
              <w:rPr>
                <w:rFonts w:ascii="Times New Roman" w:eastAsia="Times New Roman" w:hAnsi="Times New Roman"/>
                <w:color w:val="000000"/>
                <w:szCs w:val="24"/>
                <w:vertAlign w:val="superscript"/>
                <w:lang w:eastAsia="en-GB"/>
              </w:rPr>
              <w:t>2</w:t>
            </w:r>
          </w:p>
        </w:tc>
        <w:tc>
          <w:tcPr>
            <w:tcW w:w="1394" w:type="dxa"/>
            <w:tcBorders>
              <w:top w:val="nil"/>
              <w:left w:val="nil"/>
              <w:bottom w:val="single" w:sz="8" w:space="0" w:color="auto"/>
              <w:right w:val="nil"/>
            </w:tcBorders>
            <w:shd w:val="clear" w:color="auto" w:fill="auto"/>
            <w:vAlign w:val="center"/>
            <w:hideMark/>
          </w:tcPr>
          <w:p w14:paraId="2B4DC38C" w14:textId="77777777" w:rsidR="00403BAC" w:rsidRPr="007107AC" w:rsidRDefault="00403BAC" w:rsidP="00933377">
            <w:pPr>
              <w:rPr>
                <w:rFonts w:ascii="Times New Roman" w:eastAsia="Times New Roman" w:hAnsi="Times New Roman"/>
                <w:color w:val="000000"/>
                <w:szCs w:val="24"/>
                <w:lang w:val="en-GB" w:eastAsia="en-GB"/>
              </w:rPr>
            </w:pPr>
            <w:proofErr w:type="spellStart"/>
            <w:proofErr w:type="gramStart"/>
            <w:r w:rsidRPr="007107AC">
              <w:rPr>
                <w:rFonts w:ascii="Times New Roman" w:eastAsia="Times New Roman" w:hAnsi="Times New Roman"/>
                <w:color w:val="000000"/>
                <w:szCs w:val="24"/>
                <w:lang w:eastAsia="en-GB"/>
              </w:rPr>
              <w:t>p</w:t>
            </w:r>
            <w:proofErr w:type="gramEnd"/>
            <w:r w:rsidRPr="007107AC">
              <w:rPr>
                <w:rFonts w:ascii="Times New Roman" w:eastAsia="Times New Roman" w:hAnsi="Times New Roman"/>
                <w:color w:val="000000"/>
                <w:szCs w:val="24"/>
                <w:lang w:eastAsia="en-GB"/>
              </w:rPr>
              <w:t>_nominal</w:t>
            </w:r>
            <w:proofErr w:type="spellEnd"/>
          </w:p>
        </w:tc>
        <w:tc>
          <w:tcPr>
            <w:tcW w:w="1152" w:type="dxa"/>
            <w:tcBorders>
              <w:top w:val="nil"/>
              <w:left w:val="nil"/>
              <w:bottom w:val="single" w:sz="8" w:space="0" w:color="auto"/>
              <w:right w:val="nil"/>
            </w:tcBorders>
            <w:shd w:val="clear" w:color="auto" w:fill="auto"/>
            <w:vAlign w:val="center"/>
            <w:hideMark/>
          </w:tcPr>
          <w:p w14:paraId="61539BBD" w14:textId="77777777" w:rsidR="00403BAC" w:rsidRPr="007107AC" w:rsidRDefault="00403BAC" w:rsidP="00933377">
            <w:pPr>
              <w:rPr>
                <w:rFonts w:ascii="Times New Roman" w:eastAsia="Times New Roman" w:hAnsi="Times New Roman"/>
                <w:color w:val="000000"/>
                <w:szCs w:val="24"/>
                <w:lang w:val="en-GB" w:eastAsia="en-GB"/>
              </w:rPr>
            </w:pPr>
            <w:proofErr w:type="spellStart"/>
            <w:proofErr w:type="gramStart"/>
            <w:r w:rsidRPr="007107AC">
              <w:rPr>
                <w:rFonts w:ascii="Times New Roman" w:eastAsia="Times New Roman" w:hAnsi="Times New Roman"/>
                <w:color w:val="000000"/>
                <w:szCs w:val="24"/>
                <w:lang w:eastAsia="en-GB"/>
              </w:rPr>
              <w:t>p</w:t>
            </w:r>
            <w:proofErr w:type="gramEnd"/>
            <w:r w:rsidRPr="007107AC">
              <w:rPr>
                <w:rFonts w:ascii="Times New Roman" w:eastAsia="Times New Roman" w:hAnsi="Times New Roman"/>
                <w:color w:val="000000"/>
                <w:szCs w:val="24"/>
                <w:lang w:eastAsia="en-GB"/>
              </w:rPr>
              <w:t>_corr</w:t>
            </w:r>
            <w:proofErr w:type="spellEnd"/>
          </w:p>
        </w:tc>
        <w:tc>
          <w:tcPr>
            <w:tcW w:w="276" w:type="dxa"/>
            <w:tcBorders>
              <w:top w:val="nil"/>
              <w:left w:val="nil"/>
              <w:bottom w:val="single" w:sz="8" w:space="0" w:color="auto"/>
              <w:right w:val="nil"/>
            </w:tcBorders>
            <w:shd w:val="clear" w:color="auto" w:fill="auto"/>
            <w:vAlign w:val="center"/>
            <w:hideMark/>
          </w:tcPr>
          <w:p w14:paraId="5F8A7F3E"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 </w:t>
            </w:r>
          </w:p>
        </w:tc>
      </w:tr>
      <w:tr w:rsidR="00403BAC" w:rsidRPr="007107AC" w14:paraId="53C54F3D" w14:textId="77777777" w:rsidTr="00933377">
        <w:trPr>
          <w:trHeight w:val="312"/>
        </w:trPr>
        <w:tc>
          <w:tcPr>
            <w:tcW w:w="6906" w:type="dxa"/>
            <w:gridSpan w:val="4"/>
            <w:tcBorders>
              <w:top w:val="single" w:sz="8" w:space="0" w:color="auto"/>
              <w:left w:val="nil"/>
              <w:bottom w:val="nil"/>
              <w:right w:val="nil"/>
            </w:tcBorders>
            <w:shd w:val="clear" w:color="auto" w:fill="auto"/>
            <w:vAlign w:val="center"/>
            <w:hideMark/>
          </w:tcPr>
          <w:p w14:paraId="44FDB2E8"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 </w:t>
            </w:r>
          </w:p>
        </w:tc>
      </w:tr>
      <w:tr w:rsidR="00403BAC" w:rsidRPr="007107AC" w14:paraId="183B5BD4" w14:textId="77777777" w:rsidTr="00933377">
        <w:trPr>
          <w:trHeight w:val="312"/>
        </w:trPr>
        <w:tc>
          <w:tcPr>
            <w:tcW w:w="6906" w:type="dxa"/>
            <w:gridSpan w:val="4"/>
            <w:tcBorders>
              <w:top w:val="nil"/>
              <w:left w:val="nil"/>
              <w:bottom w:val="nil"/>
              <w:right w:val="nil"/>
            </w:tcBorders>
            <w:shd w:val="clear" w:color="auto" w:fill="auto"/>
            <w:vAlign w:val="center"/>
            <w:hideMark/>
          </w:tcPr>
          <w:p w14:paraId="537DB2A6"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All CNVs</w:t>
            </w:r>
          </w:p>
        </w:tc>
      </w:tr>
      <w:tr w:rsidR="00403BAC" w:rsidRPr="007107AC" w14:paraId="7BB1D4A4" w14:textId="77777777" w:rsidTr="00933377">
        <w:trPr>
          <w:trHeight w:val="312"/>
        </w:trPr>
        <w:tc>
          <w:tcPr>
            <w:tcW w:w="4084" w:type="dxa"/>
            <w:tcBorders>
              <w:top w:val="nil"/>
              <w:left w:val="nil"/>
              <w:bottom w:val="nil"/>
              <w:right w:val="nil"/>
            </w:tcBorders>
            <w:shd w:val="clear" w:color="auto" w:fill="auto"/>
            <w:vAlign w:val="center"/>
            <w:hideMark/>
          </w:tcPr>
          <w:p w14:paraId="383E9F78"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UBE2K</w:t>
            </w:r>
          </w:p>
        </w:tc>
        <w:tc>
          <w:tcPr>
            <w:tcW w:w="1394" w:type="dxa"/>
            <w:tcBorders>
              <w:top w:val="nil"/>
              <w:left w:val="nil"/>
              <w:bottom w:val="nil"/>
              <w:right w:val="nil"/>
            </w:tcBorders>
            <w:shd w:val="clear" w:color="auto" w:fill="auto"/>
            <w:vAlign w:val="center"/>
            <w:hideMark/>
          </w:tcPr>
          <w:p w14:paraId="5578950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0195</w:t>
            </w:r>
          </w:p>
        </w:tc>
        <w:tc>
          <w:tcPr>
            <w:tcW w:w="1152" w:type="dxa"/>
            <w:tcBorders>
              <w:top w:val="nil"/>
              <w:left w:val="nil"/>
              <w:bottom w:val="nil"/>
              <w:right w:val="nil"/>
            </w:tcBorders>
            <w:shd w:val="clear" w:color="auto" w:fill="auto"/>
            <w:vAlign w:val="center"/>
            <w:hideMark/>
          </w:tcPr>
          <w:p w14:paraId="0DFB51D2"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2044</w:t>
            </w:r>
          </w:p>
        </w:tc>
        <w:tc>
          <w:tcPr>
            <w:tcW w:w="276" w:type="dxa"/>
            <w:tcBorders>
              <w:top w:val="nil"/>
              <w:left w:val="nil"/>
              <w:bottom w:val="nil"/>
              <w:right w:val="nil"/>
            </w:tcBorders>
            <w:shd w:val="clear" w:color="auto" w:fill="auto"/>
            <w:vAlign w:val="center"/>
            <w:hideMark/>
          </w:tcPr>
          <w:p w14:paraId="7D7E91F1"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EF676F2" w14:textId="77777777" w:rsidTr="00933377">
        <w:trPr>
          <w:trHeight w:val="312"/>
        </w:trPr>
        <w:tc>
          <w:tcPr>
            <w:tcW w:w="4084" w:type="dxa"/>
            <w:tcBorders>
              <w:top w:val="nil"/>
              <w:left w:val="nil"/>
              <w:bottom w:val="nil"/>
              <w:right w:val="nil"/>
            </w:tcBorders>
            <w:shd w:val="clear" w:color="auto" w:fill="auto"/>
            <w:vAlign w:val="center"/>
            <w:hideMark/>
          </w:tcPr>
          <w:p w14:paraId="70378EC9"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chr9:94000001</w:t>
            </w:r>
            <w:proofErr w:type="gramEnd"/>
            <w:r w:rsidRPr="007107AC">
              <w:rPr>
                <w:rFonts w:ascii="Times New Roman" w:eastAsia="Times New Roman" w:hAnsi="Times New Roman"/>
                <w:color w:val="000000"/>
                <w:szCs w:val="24"/>
                <w:lang w:eastAsia="en-GB"/>
              </w:rPr>
              <w:t xml:space="preserve">-94500001      </w:t>
            </w:r>
          </w:p>
        </w:tc>
        <w:tc>
          <w:tcPr>
            <w:tcW w:w="1394" w:type="dxa"/>
            <w:tcBorders>
              <w:top w:val="nil"/>
              <w:left w:val="nil"/>
              <w:bottom w:val="nil"/>
              <w:right w:val="nil"/>
            </w:tcBorders>
            <w:shd w:val="clear" w:color="auto" w:fill="auto"/>
            <w:vAlign w:val="center"/>
            <w:hideMark/>
          </w:tcPr>
          <w:p w14:paraId="1E6DB4ED"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0012</w:t>
            </w:r>
          </w:p>
        </w:tc>
        <w:tc>
          <w:tcPr>
            <w:tcW w:w="1152" w:type="dxa"/>
            <w:tcBorders>
              <w:top w:val="nil"/>
              <w:left w:val="nil"/>
              <w:bottom w:val="nil"/>
              <w:right w:val="nil"/>
            </w:tcBorders>
            <w:shd w:val="clear" w:color="auto" w:fill="auto"/>
            <w:vAlign w:val="center"/>
            <w:hideMark/>
          </w:tcPr>
          <w:p w14:paraId="71C29DF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0179</w:t>
            </w:r>
          </w:p>
        </w:tc>
        <w:tc>
          <w:tcPr>
            <w:tcW w:w="276" w:type="dxa"/>
            <w:tcBorders>
              <w:top w:val="nil"/>
              <w:left w:val="nil"/>
              <w:bottom w:val="nil"/>
              <w:right w:val="nil"/>
            </w:tcBorders>
            <w:shd w:val="clear" w:color="auto" w:fill="auto"/>
            <w:vAlign w:val="center"/>
            <w:hideMark/>
          </w:tcPr>
          <w:p w14:paraId="523323EF"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42B7C49" w14:textId="77777777" w:rsidTr="00933377">
        <w:trPr>
          <w:trHeight w:val="312"/>
        </w:trPr>
        <w:tc>
          <w:tcPr>
            <w:tcW w:w="4084" w:type="dxa"/>
            <w:tcBorders>
              <w:top w:val="nil"/>
              <w:left w:val="nil"/>
              <w:bottom w:val="nil"/>
              <w:right w:val="nil"/>
            </w:tcBorders>
            <w:shd w:val="clear" w:color="auto" w:fill="auto"/>
            <w:vAlign w:val="center"/>
            <w:hideMark/>
          </w:tcPr>
          <w:p w14:paraId="203DE3B4"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chrX:31000001</w:t>
            </w:r>
            <w:proofErr w:type="gramEnd"/>
            <w:r w:rsidRPr="007107AC">
              <w:rPr>
                <w:rFonts w:ascii="Times New Roman" w:eastAsia="Times New Roman" w:hAnsi="Times New Roman"/>
                <w:color w:val="000000"/>
                <w:szCs w:val="24"/>
                <w:lang w:eastAsia="en-GB"/>
              </w:rPr>
              <w:t xml:space="preserve">-31500001  </w:t>
            </w:r>
          </w:p>
        </w:tc>
        <w:tc>
          <w:tcPr>
            <w:tcW w:w="1394" w:type="dxa"/>
            <w:tcBorders>
              <w:top w:val="nil"/>
              <w:left w:val="nil"/>
              <w:bottom w:val="nil"/>
              <w:right w:val="nil"/>
            </w:tcBorders>
            <w:shd w:val="clear" w:color="auto" w:fill="auto"/>
            <w:vAlign w:val="center"/>
            <w:hideMark/>
          </w:tcPr>
          <w:p w14:paraId="0155364E"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0059</w:t>
            </w:r>
          </w:p>
        </w:tc>
        <w:tc>
          <w:tcPr>
            <w:tcW w:w="1152" w:type="dxa"/>
            <w:tcBorders>
              <w:top w:val="nil"/>
              <w:left w:val="nil"/>
              <w:bottom w:val="nil"/>
              <w:right w:val="nil"/>
            </w:tcBorders>
            <w:shd w:val="clear" w:color="auto" w:fill="auto"/>
            <w:vAlign w:val="center"/>
            <w:hideMark/>
          </w:tcPr>
          <w:p w14:paraId="3D10ED82"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3190</w:t>
            </w:r>
          </w:p>
        </w:tc>
        <w:tc>
          <w:tcPr>
            <w:tcW w:w="276" w:type="dxa"/>
            <w:tcBorders>
              <w:top w:val="nil"/>
              <w:left w:val="nil"/>
              <w:bottom w:val="nil"/>
              <w:right w:val="nil"/>
            </w:tcBorders>
            <w:shd w:val="clear" w:color="auto" w:fill="auto"/>
            <w:vAlign w:val="center"/>
            <w:hideMark/>
          </w:tcPr>
          <w:p w14:paraId="4D745D48"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8C2C5C8" w14:textId="77777777" w:rsidTr="00933377">
        <w:trPr>
          <w:trHeight w:val="312"/>
        </w:trPr>
        <w:tc>
          <w:tcPr>
            <w:tcW w:w="6906" w:type="dxa"/>
            <w:gridSpan w:val="4"/>
            <w:tcBorders>
              <w:top w:val="nil"/>
              <w:left w:val="nil"/>
              <w:bottom w:val="nil"/>
              <w:right w:val="nil"/>
            </w:tcBorders>
            <w:shd w:val="clear" w:color="auto" w:fill="auto"/>
            <w:vAlign w:val="center"/>
            <w:hideMark/>
          </w:tcPr>
          <w:p w14:paraId="134BA9EE" w14:textId="77777777" w:rsidR="00403BAC" w:rsidRPr="007107AC" w:rsidRDefault="00403BAC" w:rsidP="00933377">
            <w:pPr>
              <w:rPr>
                <w:rFonts w:ascii="Times New Roman" w:eastAsia="Times New Roman" w:hAnsi="Times New Roman"/>
                <w:i/>
                <w:iCs/>
                <w:color w:val="000000"/>
                <w:szCs w:val="24"/>
                <w:lang w:val="en-GB" w:eastAsia="en-GB"/>
              </w:rPr>
            </w:pPr>
          </w:p>
        </w:tc>
      </w:tr>
      <w:tr w:rsidR="00403BAC" w:rsidRPr="007107AC" w14:paraId="502E8328" w14:textId="77777777" w:rsidTr="00933377">
        <w:trPr>
          <w:trHeight w:val="312"/>
        </w:trPr>
        <w:tc>
          <w:tcPr>
            <w:tcW w:w="6906" w:type="dxa"/>
            <w:gridSpan w:val="4"/>
            <w:tcBorders>
              <w:top w:val="nil"/>
              <w:left w:val="nil"/>
              <w:bottom w:val="nil"/>
              <w:right w:val="nil"/>
            </w:tcBorders>
            <w:shd w:val="clear" w:color="auto" w:fill="auto"/>
            <w:vAlign w:val="center"/>
            <w:hideMark/>
          </w:tcPr>
          <w:p w14:paraId="432A7DF2"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All Deletions</w:t>
            </w:r>
          </w:p>
        </w:tc>
      </w:tr>
      <w:tr w:rsidR="00403BAC" w:rsidRPr="007107AC" w14:paraId="4865E62C" w14:textId="77777777" w:rsidTr="00933377">
        <w:trPr>
          <w:trHeight w:val="312"/>
        </w:trPr>
        <w:tc>
          <w:tcPr>
            <w:tcW w:w="4084" w:type="dxa"/>
            <w:tcBorders>
              <w:top w:val="nil"/>
              <w:left w:val="nil"/>
              <w:bottom w:val="nil"/>
              <w:right w:val="nil"/>
            </w:tcBorders>
            <w:shd w:val="clear" w:color="auto" w:fill="auto"/>
            <w:vAlign w:val="center"/>
            <w:hideMark/>
          </w:tcPr>
          <w:p w14:paraId="236A71FF"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UBE2K</w:t>
            </w:r>
          </w:p>
        </w:tc>
        <w:tc>
          <w:tcPr>
            <w:tcW w:w="1394" w:type="dxa"/>
            <w:tcBorders>
              <w:top w:val="nil"/>
              <w:left w:val="nil"/>
              <w:bottom w:val="nil"/>
              <w:right w:val="nil"/>
            </w:tcBorders>
            <w:shd w:val="clear" w:color="auto" w:fill="auto"/>
            <w:vAlign w:val="center"/>
            <w:hideMark/>
          </w:tcPr>
          <w:p w14:paraId="45A3FCA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0250</w:t>
            </w:r>
          </w:p>
        </w:tc>
        <w:tc>
          <w:tcPr>
            <w:tcW w:w="1152" w:type="dxa"/>
            <w:tcBorders>
              <w:top w:val="nil"/>
              <w:left w:val="nil"/>
              <w:bottom w:val="nil"/>
              <w:right w:val="nil"/>
            </w:tcBorders>
            <w:shd w:val="clear" w:color="auto" w:fill="auto"/>
            <w:vAlign w:val="center"/>
            <w:hideMark/>
          </w:tcPr>
          <w:p w14:paraId="3F209BA3"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1455</w:t>
            </w:r>
          </w:p>
        </w:tc>
        <w:tc>
          <w:tcPr>
            <w:tcW w:w="276" w:type="dxa"/>
            <w:tcBorders>
              <w:top w:val="nil"/>
              <w:left w:val="nil"/>
              <w:bottom w:val="nil"/>
              <w:right w:val="nil"/>
            </w:tcBorders>
            <w:shd w:val="clear" w:color="auto" w:fill="auto"/>
            <w:vAlign w:val="center"/>
            <w:hideMark/>
          </w:tcPr>
          <w:p w14:paraId="60FF978D"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99BF294" w14:textId="77777777" w:rsidTr="00933377">
        <w:trPr>
          <w:trHeight w:val="312"/>
        </w:trPr>
        <w:tc>
          <w:tcPr>
            <w:tcW w:w="4084" w:type="dxa"/>
            <w:tcBorders>
              <w:top w:val="nil"/>
              <w:left w:val="nil"/>
              <w:bottom w:val="nil"/>
              <w:right w:val="nil"/>
            </w:tcBorders>
            <w:shd w:val="clear" w:color="auto" w:fill="auto"/>
            <w:vAlign w:val="center"/>
            <w:hideMark/>
          </w:tcPr>
          <w:p w14:paraId="083BF9AF"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chr9:94000001</w:t>
            </w:r>
            <w:proofErr w:type="gramEnd"/>
            <w:r w:rsidRPr="007107AC">
              <w:rPr>
                <w:rFonts w:ascii="Times New Roman" w:eastAsia="Times New Roman" w:hAnsi="Times New Roman"/>
                <w:color w:val="000000"/>
                <w:szCs w:val="24"/>
                <w:lang w:eastAsia="en-GB"/>
              </w:rPr>
              <w:t xml:space="preserve">-94500001    </w:t>
            </w:r>
          </w:p>
        </w:tc>
        <w:tc>
          <w:tcPr>
            <w:tcW w:w="1394" w:type="dxa"/>
            <w:tcBorders>
              <w:top w:val="nil"/>
              <w:left w:val="nil"/>
              <w:bottom w:val="nil"/>
              <w:right w:val="nil"/>
            </w:tcBorders>
            <w:shd w:val="clear" w:color="auto" w:fill="auto"/>
            <w:vAlign w:val="center"/>
            <w:hideMark/>
          </w:tcPr>
          <w:p w14:paraId="7FE65DED"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0008</w:t>
            </w:r>
          </w:p>
        </w:tc>
        <w:tc>
          <w:tcPr>
            <w:tcW w:w="1152" w:type="dxa"/>
            <w:tcBorders>
              <w:top w:val="nil"/>
              <w:left w:val="nil"/>
              <w:bottom w:val="nil"/>
              <w:right w:val="nil"/>
            </w:tcBorders>
            <w:shd w:val="clear" w:color="auto" w:fill="auto"/>
            <w:vAlign w:val="center"/>
            <w:hideMark/>
          </w:tcPr>
          <w:p w14:paraId="43AE4582"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0142</w:t>
            </w:r>
          </w:p>
        </w:tc>
        <w:tc>
          <w:tcPr>
            <w:tcW w:w="276" w:type="dxa"/>
            <w:tcBorders>
              <w:top w:val="nil"/>
              <w:left w:val="nil"/>
              <w:bottom w:val="nil"/>
              <w:right w:val="nil"/>
            </w:tcBorders>
            <w:shd w:val="clear" w:color="auto" w:fill="auto"/>
            <w:vAlign w:val="center"/>
            <w:hideMark/>
          </w:tcPr>
          <w:p w14:paraId="0FAD622C"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CD03763" w14:textId="77777777" w:rsidTr="00933377">
        <w:trPr>
          <w:trHeight w:val="312"/>
        </w:trPr>
        <w:tc>
          <w:tcPr>
            <w:tcW w:w="6906" w:type="dxa"/>
            <w:gridSpan w:val="4"/>
            <w:tcBorders>
              <w:top w:val="nil"/>
              <w:left w:val="nil"/>
              <w:bottom w:val="nil"/>
              <w:right w:val="nil"/>
            </w:tcBorders>
            <w:shd w:val="clear" w:color="auto" w:fill="auto"/>
            <w:vAlign w:val="center"/>
            <w:hideMark/>
          </w:tcPr>
          <w:p w14:paraId="3EB5BAE8" w14:textId="77777777" w:rsidR="00403BAC" w:rsidRPr="007107AC" w:rsidRDefault="00403BAC" w:rsidP="00933377">
            <w:pPr>
              <w:rPr>
                <w:rFonts w:ascii="Times New Roman" w:eastAsia="Times New Roman" w:hAnsi="Times New Roman"/>
                <w:i/>
                <w:iCs/>
                <w:color w:val="000000"/>
                <w:szCs w:val="24"/>
                <w:lang w:val="en-GB" w:eastAsia="en-GB"/>
              </w:rPr>
            </w:pPr>
          </w:p>
        </w:tc>
      </w:tr>
      <w:tr w:rsidR="00403BAC" w:rsidRPr="007107AC" w14:paraId="33A0579C" w14:textId="77777777" w:rsidTr="00933377">
        <w:trPr>
          <w:trHeight w:val="312"/>
        </w:trPr>
        <w:tc>
          <w:tcPr>
            <w:tcW w:w="6906" w:type="dxa"/>
            <w:gridSpan w:val="4"/>
            <w:tcBorders>
              <w:top w:val="nil"/>
              <w:left w:val="nil"/>
              <w:bottom w:val="nil"/>
              <w:right w:val="nil"/>
            </w:tcBorders>
            <w:shd w:val="clear" w:color="auto" w:fill="auto"/>
            <w:vAlign w:val="center"/>
            <w:hideMark/>
          </w:tcPr>
          <w:p w14:paraId="3AE9BA64"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 xml:space="preserve">All Duplications </w:t>
            </w:r>
          </w:p>
        </w:tc>
      </w:tr>
      <w:tr w:rsidR="00403BAC" w:rsidRPr="007107AC" w14:paraId="2D4E367E" w14:textId="77777777" w:rsidTr="00933377">
        <w:trPr>
          <w:trHeight w:val="312"/>
        </w:trPr>
        <w:tc>
          <w:tcPr>
            <w:tcW w:w="4084" w:type="dxa"/>
            <w:tcBorders>
              <w:top w:val="nil"/>
              <w:left w:val="nil"/>
              <w:bottom w:val="nil"/>
              <w:right w:val="nil"/>
            </w:tcBorders>
            <w:shd w:val="clear" w:color="auto" w:fill="auto"/>
            <w:vAlign w:val="center"/>
            <w:hideMark/>
          </w:tcPr>
          <w:p w14:paraId="294DC7E0"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 xml:space="preserve">DMD  </w:t>
            </w:r>
          </w:p>
        </w:tc>
        <w:tc>
          <w:tcPr>
            <w:tcW w:w="1394" w:type="dxa"/>
            <w:tcBorders>
              <w:top w:val="nil"/>
              <w:left w:val="nil"/>
              <w:bottom w:val="nil"/>
              <w:right w:val="nil"/>
            </w:tcBorders>
            <w:shd w:val="clear" w:color="auto" w:fill="auto"/>
            <w:vAlign w:val="center"/>
            <w:hideMark/>
          </w:tcPr>
          <w:p w14:paraId="27F9ABCD"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0069</w:t>
            </w:r>
          </w:p>
        </w:tc>
        <w:tc>
          <w:tcPr>
            <w:tcW w:w="1152" w:type="dxa"/>
            <w:tcBorders>
              <w:top w:val="nil"/>
              <w:left w:val="nil"/>
              <w:bottom w:val="nil"/>
              <w:right w:val="nil"/>
            </w:tcBorders>
            <w:shd w:val="clear" w:color="auto" w:fill="auto"/>
            <w:vAlign w:val="center"/>
            <w:hideMark/>
          </w:tcPr>
          <w:p w14:paraId="30409FA1"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0190</w:t>
            </w:r>
          </w:p>
        </w:tc>
        <w:tc>
          <w:tcPr>
            <w:tcW w:w="276" w:type="dxa"/>
            <w:tcBorders>
              <w:top w:val="nil"/>
              <w:left w:val="nil"/>
              <w:bottom w:val="nil"/>
              <w:right w:val="nil"/>
            </w:tcBorders>
            <w:shd w:val="clear" w:color="auto" w:fill="auto"/>
            <w:vAlign w:val="center"/>
            <w:hideMark/>
          </w:tcPr>
          <w:p w14:paraId="3A38BA42"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B82FF1F" w14:textId="77777777" w:rsidTr="00933377">
        <w:trPr>
          <w:trHeight w:val="312"/>
        </w:trPr>
        <w:tc>
          <w:tcPr>
            <w:tcW w:w="4084" w:type="dxa"/>
            <w:tcBorders>
              <w:top w:val="nil"/>
              <w:left w:val="nil"/>
              <w:bottom w:val="nil"/>
              <w:right w:val="nil"/>
            </w:tcBorders>
            <w:shd w:val="clear" w:color="auto" w:fill="auto"/>
            <w:vAlign w:val="center"/>
            <w:hideMark/>
          </w:tcPr>
          <w:p w14:paraId="2C8D4250"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chrX:31000001</w:t>
            </w:r>
            <w:proofErr w:type="gramEnd"/>
            <w:r w:rsidRPr="007107AC">
              <w:rPr>
                <w:rFonts w:ascii="Times New Roman" w:eastAsia="Times New Roman" w:hAnsi="Times New Roman"/>
                <w:color w:val="000000"/>
                <w:szCs w:val="24"/>
                <w:lang w:eastAsia="en-GB"/>
              </w:rPr>
              <w:t xml:space="preserve">-31500001     </w:t>
            </w:r>
          </w:p>
        </w:tc>
        <w:tc>
          <w:tcPr>
            <w:tcW w:w="1394" w:type="dxa"/>
            <w:tcBorders>
              <w:top w:val="nil"/>
              <w:left w:val="nil"/>
              <w:bottom w:val="nil"/>
              <w:right w:val="nil"/>
            </w:tcBorders>
            <w:shd w:val="clear" w:color="auto" w:fill="auto"/>
            <w:vAlign w:val="center"/>
            <w:hideMark/>
          </w:tcPr>
          <w:p w14:paraId="4235B5ED"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0065</w:t>
            </w:r>
          </w:p>
        </w:tc>
        <w:tc>
          <w:tcPr>
            <w:tcW w:w="1152" w:type="dxa"/>
            <w:tcBorders>
              <w:top w:val="nil"/>
              <w:left w:val="nil"/>
              <w:bottom w:val="nil"/>
              <w:right w:val="nil"/>
            </w:tcBorders>
            <w:shd w:val="clear" w:color="auto" w:fill="auto"/>
            <w:vAlign w:val="center"/>
            <w:hideMark/>
          </w:tcPr>
          <w:p w14:paraId="21912E2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0870</w:t>
            </w:r>
          </w:p>
        </w:tc>
        <w:tc>
          <w:tcPr>
            <w:tcW w:w="276" w:type="dxa"/>
            <w:tcBorders>
              <w:top w:val="nil"/>
              <w:left w:val="nil"/>
              <w:bottom w:val="nil"/>
              <w:right w:val="nil"/>
            </w:tcBorders>
            <w:shd w:val="clear" w:color="auto" w:fill="auto"/>
            <w:vAlign w:val="center"/>
            <w:hideMark/>
          </w:tcPr>
          <w:p w14:paraId="59A4349B"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0D1FD7C" w14:textId="77777777" w:rsidTr="00933377">
        <w:trPr>
          <w:trHeight w:val="312"/>
        </w:trPr>
        <w:tc>
          <w:tcPr>
            <w:tcW w:w="4084" w:type="dxa"/>
            <w:tcBorders>
              <w:top w:val="nil"/>
              <w:left w:val="nil"/>
              <w:bottom w:val="nil"/>
              <w:right w:val="nil"/>
            </w:tcBorders>
            <w:shd w:val="clear" w:color="auto" w:fill="auto"/>
            <w:vAlign w:val="center"/>
            <w:hideMark/>
          </w:tcPr>
          <w:p w14:paraId="3B81EF73" w14:textId="77777777" w:rsidR="00403BAC" w:rsidRPr="007107AC" w:rsidRDefault="00403BAC" w:rsidP="00933377">
            <w:pPr>
              <w:rPr>
                <w:rFonts w:ascii="Times New Roman" w:eastAsia="Times New Roman" w:hAnsi="Times New Roman"/>
                <w:i/>
                <w:iCs/>
                <w:color w:val="000000"/>
                <w:szCs w:val="24"/>
                <w:lang w:val="en-GB" w:eastAsia="en-GB"/>
              </w:rPr>
            </w:pPr>
          </w:p>
        </w:tc>
        <w:tc>
          <w:tcPr>
            <w:tcW w:w="1394" w:type="dxa"/>
            <w:vMerge w:val="restart"/>
            <w:tcBorders>
              <w:top w:val="nil"/>
              <w:left w:val="nil"/>
              <w:bottom w:val="nil"/>
              <w:right w:val="nil"/>
            </w:tcBorders>
            <w:shd w:val="clear" w:color="auto" w:fill="auto"/>
            <w:vAlign w:val="center"/>
            <w:hideMark/>
          </w:tcPr>
          <w:p w14:paraId="02CBE88C"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vMerge w:val="restart"/>
            <w:tcBorders>
              <w:top w:val="nil"/>
              <w:left w:val="nil"/>
              <w:bottom w:val="nil"/>
              <w:right w:val="nil"/>
            </w:tcBorders>
            <w:shd w:val="clear" w:color="auto" w:fill="auto"/>
            <w:vAlign w:val="center"/>
            <w:hideMark/>
          </w:tcPr>
          <w:p w14:paraId="63A4E733"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vMerge w:val="restart"/>
            <w:tcBorders>
              <w:top w:val="nil"/>
              <w:left w:val="nil"/>
              <w:bottom w:val="nil"/>
              <w:right w:val="nil"/>
            </w:tcBorders>
            <w:shd w:val="clear" w:color="auto" w:fill="auto"/>
            <w:vAlign w:val="center"/>
            <w:hideMark/>
          </w:tcPr>
          <w:p w14:paraId="48466D0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71D5CC5" w14:textId="77777777" w:rsidTr="00933377">
        <w:trPr>
          <w:trHeight w:val="312"/>
        </w:trPr>
        <w:tc>
          <w:tcPr>
            <w:tcW w:w="4084" w:type="dxa"/>
            <w:tcBorders>
              <w:top w:val="nil"/>
              <w:left w:val="nil"/>
              <w:bottom w:val="nil"/>
              <w:right w:val="nil"/>
            </w:tcBorders>
            <w:shd w:val="clear" w:color="auto" w:fill="auto"/>
            <w:vAlign w:val="center"/>
            <w:hideMark/>
          </w:tcPr>
          <w:p w14:paraId="22F66A9F" w14:textId="77777777" w:rsidR="00403BAC" w:rsidRDefault="00403BAC" w:rsidP="00933377">
            <w:pPr>
              <w:rPr>
                <w:rFonts w:ascii="Times New Roman" w:eastAsia="Times New Roman" w:hAnsi="Times New Roman"/>
                <w:i/>
                <w:iCs/>
                <w:color w:val="000000"/>
                <w:szCs w:val="24"/>
                <w:lang w:eastAsia="en-GB"/>
              </w:rPr>
            </w:pPr>
          </w:p>
          <w:p w14:paraId="626510CE"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CNVs &gt; 100kb</w:t>
            </w:r>
          </w:p>
        </w:tc>
        <w:tc>
          <w:tcPr>
            <w:tcW w:w="1394" w:type="dxa"/>
            <w:vMerge/>
            <w:tcBorders>
              <w:top w:val="nil"/>
              <w:left w:val="nil"/>
              <w:bottom w:val="nil"/>
              <w:right w:val="nil"/>
            </w:tcBorders>
            <w:vAlign w:val="center"/>
            <w:hideMark/>
          </w:tcPr>
          <w:p w14:paraId="5A428DC5"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vMerge/>
            <w:tcBorders>
              <w:top w:val="nil"/>
              <w:left w:val="nil"/>
              <w:bottom w:val="nil"/>
              <w:right w:val="nil"/>
            </w:tcBorders>
            <w:vAlign w:val="center"/>
            <w:hideMark/>
          </w:tcPr>
          <w:p w14:paraId="46459DBA"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vMerge/>
            <w:tcBorders>
              <w:top w:val="nil"/>
              <w:left w:val="nil"/>
              <w:bottom w:val="nil"/>
              <w:right w:val="nil"/>
            </w:tcBorders>
            <w:vAlign w:val="center"/>
            <w:hideMark/>
          </w:tcPr>
          <w:p w14:paraId="77C0B645"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1938F43" w14:textId="77777777" w:rsidTr="00933377">
        <w:trPr>
          <w:trHeight w:val="312"/>
        </w:trPr>
        <w:tc>
          <w:tcPr>
            <w:tcW w:w="4084" w:type="dxa"/>
            <w:tcBorders>
              <w:top w:val="nil"/>
              <w:left w:val="nil"/>
              <w:bottom w:val="nil"/>
              <w:right w:val="nil"/>
            </w:tcBorders>
            <w:shd w:val="clear" w:color="auto" w:fill="auto"/>
            <w:vAlign w:val="center"/>
            <w:hideMark/>
          </w:tcPr>
          <w:p w14:paraId="7C7CB406"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None significant</w:t>
            </w:r>
          </w:p>
        </w:tc>
        <w:tc>
          <w:tcPr>
            <w:tcW w:w="1394" w:type="dxa"/>
            <w:tcBorders>
              <w:top w:val="nil"/>
              <w:left w:val="nil"/>
              <w:bottom w:val="nil"/>
              <w:right w:val="nil"/>
            </w:tcBorders>
            <w:shd w:val="clear" w:color="auto" w:fill="auto"/>
            <w:vAlign w:val="center"/>
            <w:hideMark/>
          </w:tcPr>
          <w:p w14:paraId="57134ECD"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tcBorders>
              <w:top w:val="nil"/>
              <w:left w:val="nil"/>
              <w:bottom w:val="nil"/>
              <w:right w:val="nil"/>
            </w:tcBorders>
            <w:shd w:val="clear" w:color="auto" w:fill="auto"/>
            <w:vAlign w:val="center"/>
            <w:hideMark/>
          </w:tcPr>
          <w:p w14:paraId="1AC2FBCC"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tcBorders>
              <w:top w:val="nil"/>
              <w:left w:val="nil"/>
              <w:bottom w:val="nil"/>
              <w:right w:val="nil"/>
            </w:tcBorders>
            <w:shd w:val="clear" w:color="auto" w:fill="auto"/>
            <w:vAlign w:val="center"/>
            <w:hideMark/>
          </w:tcPr>
          <w:p w14:paraId="4542751C"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246E3F3" w14:textId="77777777" w:rsidTr="00933377">
        <w:trPr>
          <w:trHeight w:val="312"/>
        </w:trPr>
        <w:tc>
          <w:tcPr>
            <w:tcW w:w="6906" w:type="dxa"/>
            <w:gridSpan w:val="4"/>
            <w:tcBorders>
              <w:top w:val="nil"/>
              <w:left w:val="nil"/>
              <w:bottom w:val="nil"/>
              <w:right w:val="nil"/>
            </w:tcBorders>
            <w:shd w:val="clear" w:color="auto" w:fill="auto"/>
            <w:vAlign w:val="center"/>
            <w:hideMark/>
          </w:tcPr>
          <w:p w14:paraId="34EBB9E2" w14:textId="77777777" w:rsidR="00403BAC" w:rsidRPr="007107AC" w:rsidRDefault="00403BAC" w:rsidP="00933377">
            <w:pPr>
              <w:rPr>
                <w:rFonts w:ascii="Times New Roman" w:eastAsia="Times New Roman" w:hAnsi="Times New Roman"/>
                <w:i/>
                <w:iCs/>
                <w:color w:val="000000"/>
                <w:szCs w:val="24"/>
                <w:lang w:val="en-GB" w:eastAsia="en-GB"/>
              </w:rPr>
            </w:pPr>
          </w:p>
        </w:tc>
      </w:tr>
      <w:tr w:rsidR="00403BAC" w:rsidRPr="007107AC" w14:paraId="183FE038" w14:textId="77777777" w:rsidTr="00933377">
        <w:trPr>
          <w:trHeight w:val="312"/>
        </w:trPr>
        <w:tc>
          <w:tcPr>
            <w:tcW w:w="6906" w:type="dxa"/>
            <w:gridSpan w:val="4"/>
            <w:tcBorders>
              <w:top w:val="nil"/>
              <w:left w:val="nil"/>
              <w:bottom w:val="nil"/>
              <w:right w:val="nil"/>
            </w:tcBorders>
            <w:shd w:val="clear" w:color="auto" w:fill="auto"/>
            <w:vAlign w:val="center"/>
            <w:hideMark/>
          </w:tcPr>
          <w:p w14:paraId="04A3BABF"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Deletions &gt; 100kb</w:t>
            </w:r>
          </w:p>
        </w:tc>
      </w:tr>
      <w:tr w:rsidR="00403BAC" w:rsidRPr="007107AC" w14:paraId="5F06ED7A" w14:textId="77777777" w:rsidTr="00933377">
        <w:trPr>
          <w:trHeight w:val="312"/>
        </w:trPr>
        <w:tc>
          <w:tcPr>
            <w:tcW w:w="4084" w:type="dxa"/>
            <w:tcBorders>
              <w:top w:val="nil"/>
              <w:left w:val="nil"/>
              <w:bottom w:val="nil"/>
              <w:right w:val="nil"/>
            </w:tcBorders>
            <w:shd w:val="clear" w:color="auto" w:fill="auto"/>
            <w:vAlign w:val="center"/>
            <w:hideMark/>
          </w:tcPr>
          <w:p w14:paraId="65898BF9"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None significant</w:t>
            </w:r>
          </w:p>
        </w:tc>
        <w:tc>
          <w:tcPr>
            <w:tcW w:w="1394" w:type="dxa"/>
            <w:tcBorders>
              <w:top w:val="nil"/>
              <w:left w:val="nil"/>
              <w:bottom w:val="nil"/>
              <w:right w:val="nil"/>
            </w:tcBorders>
            <w:shd w:val="clear" w:color="auto" w:fill="auto"/>
            <w:vAlign w:val="center"/>
            <w:hideMark/>
          </w:tcPr>
          <w:p w14:paraId="68CBC22C"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tcBorders>
              <w:top w:val="nil"/>
              <w:left w:val="nil"/>
              <w:bottom w:val="nil"/>
              <w:right w:val="nil"/>
            </w:tcBorders>
            <w:shd w:val="clear" w:color="auto" w:fill="auto"/>
            <w:vAlign w:val="center"/>
            <w:hideMark/>
          </w:tcPr>
          <w:p w14:paraId="6BE4EF58"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tcBorders>
              <w:top w:val="nil"/>
              <w:left w:val="nil"/>
              <w:bottom w:val="nil"/>
              <w:right w:val="nil"/>
            </w:tcBorders>
            <w:shd w:val="clear" w:color="auto" w:fill="auto"/>
            <w:vAlign w:val="center"/>
            <w:hideMark/>
          </w:tcPr>
          <w:p w14:paraId="48BEE93F"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2C8AF32" w14:textId="77777777" w:rsidTr="00933377">
        <w:trPr>
          <w:trHeight w:val="312"/>
        </w:trPr>
        <w:tc>
          <w:tcPr>
            <w:tcW w:w="6906" w:type="dxa"/>
            <w:gridSpan w:val="4"/>
            <w:tcBorders>
              <w:top w:val="nil"/>
              <w:left w:val="nil"/>
              <w:bottom w:val="nil"/>
              <w:right w:val="nil"/>
            </w:tcBorders>
            <w:shd w:val="clear" w:color="auto" w:fill="auto"/>
            <w:vAlign w:val="center"/>
            <w:hideMark/>
          </w:tcPr>
          <w:p w14:paraId="27D14820" w14:textId="77777777" w:rsidR="00403BAC" w:rsidRPr="007107AC" w:rsidRDefault="00403BAC" w:rsidP="00933377">
            <w:pPr>
              <w:rPr>
                <w:rFonts w:ascii="Times New Roman" w:eastAsia="Times New Roman" w:hAnsi="Times New Roman"/>
                <w:i/>
                <w:iCs/>
                <w:color w:val="000000"/>
                <w:szCs w:val="24"/>
                <w:lang w:val="en-GB" w:eastAsia="en-GB"/>
              </w:rPr>
            </w:pPr>
          </w:p>
        </w:tc>
      </w:tr>
      <w:tr w:rsidR="00403BAC" w:rsidRPr="007107AC" w14:paraId="7CD89E7A" w14:textId="77777777" w:rsidTr="00933377">
        <w:trPr>
          <w:trHeight w:val="312"/>
        </w:trPr>
        <w:tc>
          <w:tcPr>
            <w:tcW w:w="6906" w:type="dxa"/>
            <w:gridSpan w:val="4"/>
            <w:tcBorders>
              <w:top w:val="nil"/>
              <w:left w:val="nil"/>
              <w:bottom w:val="nil"/>
              <w:right w:val="nil"/>
            </w:tcBorders>
            <w:shd w:val="clear" w:color="auto" w:fill="auto"/>
            <w:vAlign w:val="center"/>
            <w:hideMark/>
          </w:tcPr>
          <w:p w14:paraId="07F5D427"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 xml:space="preserve">All Duplications </w:t>
            </w:r>
          </w:p>
        </w:tc>
      </w:tr>
      <w:tr w:rsidR="00403BAC" w:rsidRPr="007107AC" w14:paraId="01999BFB" w14:textId="77777777" w:rsidTr="00933377">
        <w:trPr>
          <w:trHeight w:val="312"/>
        </w:trPr>
        <w:tc>
          <w:tcPr>
            <w:tcW w:w="4084" w:type="dxa"/>
            <w:tcBorders>
              <w:top w:val="nil"/>
              <w:left w:val="nil"/>
              <w:bottom w:val="nil"/>
              <w:right w:val="nil"/>
            </w:tcBorders>
            <w:shd w:val="clear" w:color="auto" w:fill="auto"/>
            <w:vAlign w:val="center"/>
            <w:hideMark/>
          </w:tcPr>
          <w:p w14:paraId="1D44A502"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None significant</w:t>
            </w:r>
          </w:p>
        </w:tc>
        <w:tc>
          <w:tcPr>
            <w:tcW w:w="1394" w:type="dxa"/>
            <w:tcBorders>
              <w:top w:val="nil"/>
              <w:left w:val="nil"/>
              <w:bottom w:val="nil"/>
              <w:right w:val="nil"/>
            </w:tcBorders>
            <w:shd w:val="clear" w:color="auto" w:fill="auto"/>
            <w:vAlign w:val="center"/>
            <w:hideMark/>
          </w:tcPr>
          <w:p w14:paraId="6D7B0CC6"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tcBorders>
              <w:top w:val="nil"/>
              <w:left w:val="nil"/>
              <w:bottom w:val="nil"/>
              <w:right w:val="nil"/>
            </w:tcBorders>
            <w:shd w:val="clear" w:color="auto" w:fill="auto"/>
            <w:vAlign w:val="center"/>
            <w:hideMark/>
          </w:tcPr>
          <w:p w14:paraId="24A5F9F9"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tcBorders>
              <w:top w:val="nil"/>
              <w:left w:val="nil"/>
              <w:bottom w:val="nil"/>
              <w:right w:val="nil"/>
            </w:tcBorders>
            <w:shd w:val="clear" w:color="auto" w:fill="auto"/>
            <w:vAlign w:val="center"/>
            <w:hideMark/>
          </w:tcPr>
          <w:p w14:paraId="0E738A9F"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040401F" w14:textId="77777777" w:rsidTr="00933377">
        <w:trPr>
          <w:trHeight w:val="312"/>
        </w:trPr>
        <w:tc>
          <w:tcPr>
            <w:tcW w:w="6906" w:type="dxa"/>
            <w:gridSpan w:val="4"/>
            <w:tcBorders>
              <w:top w:val="nil"/>
              <w:left w:val="nil"/>
              <w:bottom w:val="nil"/>
              <w:right w:val="nil"/>
            </w:tcBorders>
            <w:shd w:val="clear" w:color="auto" w:fill="auto"/>
            <w:vAlign w:val="center"/>
            <w:hideMark/>
          </w:tcPr>
          <w:p w14:paraId="7D0191B8" w14:textId="77777777" w:rsidR="00403BAC" w:rsidRPr="007107AC" w:rsidRDefault="00403BAC" w:rsidP="00933377">
            <w:pPr>
              <w:rPr>
                <w:rFonts w:ascii="Times New Roman" w:eastAsia="Times New Roman" w:hAnsi="Times New Roman"/>
                <w:i/>
                <w:iCs/>
                <w:color w:val="000000"/>
                <w:szCs w:val="24"/>
                <w:lang w:val="en-GB" w:eastAsia="en-GB"/>
              </w:rPr>
            </w:pPr>
          </w:p>
        </w:tc>
      </w:tr>
      <w:tr w:rsidR="00403BAC" w:rsidRPr="007107AC" w14:paraId="2C84C846" w14:textId="77777777" w:rsidTr="00933377">
        <w:trPr>
          <w:trHeight w:val="312"/>
        </w:trPr>
        <w:tc>
          <w:tcPr>
            <w:tcW w:w="6906" w:type="dxa"/>
            <w:gridSpan w:val="4"/>
            <w:tcBorders>
              <w:top w:val="nil"/>
              <w:left w:val="nil"/>
              <w:bottom w:val="nil"/>
              <w:right w:val="nil"/>
            </w:tcBorders>
            <w:shd w:val="clear" w:color="auto" w:fill="auto"/>
            <w:vAlign w:val="center"/>
            <w:hideMark/>
          </w:tcPr>
          <w:p w14:paraId="7BE8C970"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Duplications &gt; 100kb</w:t>
            </w:r>
          </w:p>
        </w:tc>
      </w:tr>
      <w:tr w:rsidR="00403BAC" w:rsidRPr="007107AC" w14:paraId="17113AE2" w14:textId="77777777" w:rsidTr="00933377">
        <w:trPr>
          <w:trHeight w:val="312"/>
        </w:trPr>
        <w:tc>
          <w:tcPr>
            <w:tcW w:w="4084" w:type="dxa"/>
            <w:tcBorders>
              <w:top w:val="nil"/>
              <w:left w:val="nil"/>
              <w:bottom w:val="nil"/>
              <w:right w:val="nil"/>
            </w:tcBorders>
            <w:shd w:val="clear" w:color="auto" w:fill="auto"/>
            <w:vAlign w:val="center"/>
            <w:hideMark/>
          </w:tcPr>
          <w:p w14:paraId="7D03DF32"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None significant</w:t>
            </w:r>
          </w:p>
        </w:tc>
        <w:tc>
          <w:tcPr>
            <w:tcW w:w="1394" w:type="dxa"/>
            <w:tcBorders>
              <w:top w:val="nil"/>
              <w:left w:val="nil"/>
              <w:bottom w:val="nil"/>
              <w:right w:val="nil"/>
            </w:tcBorders>
            <w:shd w:val="clear" w:color="auto" w:fill="auto"/>
            <w:vAlign w:val="center"/>
            <w:hideMark/>
          </w:tcPr>
          <w:p w14:paraId="18968318"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tcBorders>
              <w:top w:val="nil"/>
              <w:left w:val="nil"/>
              <w:bottom w:val="nil"/>
              <w:right w:val="nil"/>
            </w:tcBorders>
            <w:shd w:val="clear" w:color="auto" w:fill="auto"/>
            <w:vAlign w:val="center"/>
            <w:hideMark/>
          </w:tcPr>
          <w:p w14:paraId="612FE1FE"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tcBorders>
              <w:top w:val="nil"/>
              <w:left w:val="nil"/>
              <w:bottom w:val="nil"/>
              <w:right w:val="nil"/>
            </w:tcBorders>
            <w:shd w:val="clear" w:color="auto" w:fill="auto"/>
            <w:vAlign w:val="center"/>
            <w:hideMark/>
          </w:tcPr>
          <w:p w14:paraId="04FDC8E9"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3FF86BF" w14:textId="77777777" w:rsidTr="00933377">
        <w:trPr>
          <w:trHeight w:val="288"/>
        </w:trPr>
        <w:tc>
          <w:tcPr>
            <w:tcW w:w="4084" w:type="dxa"/>
            <w:tcBorders>
              <w:top w:val="nil"/>
              <w:left w:val="nil"/>
              <w:bottom w:val="nil"/>
              <w:right w:val="nil"/>
            </w:tcBorders>
            <w:vAlign w:val="center"/>
            <w:hideMark/>
          </w:tcPr>
          <w:p w14:paraId="0B0CB856" w14:textId="77777777" w:rsidR="00403BAC" w:rsidRPr="007107AC" w:rsidRDefault="00403BAC" w:rsidP="00933377">
            <w:pPr>
              <w:rPr>
                <w:rFonts w:ascii="Times New Roman" w:eastAsia="Times New Roman" w:hAnsi="Times New Roman"/>
                <w:color w:val="000000"/>
                <w:szCs w:val="24"/>
                <w:lang w:val="en-GB" w:eastAsia="en-GB"/>
              </w:rPr>
            </w:pPr>
          </w:p>
        </w:tc>
        <w:tc>
          <w:tcPr>
            <w:tcW w:w="1394" w:type="dxa"/>
            <w:tcBorders>
              <w:top w:val="nil"/>
              <w:left w:val="nil"/>
              <w:bottom w:val="nil"/>
              <w:right w:val="nil"/>
            </w:tcBorders>
            <w:vAlign w:val="center"/>
            <w:hideMark/>
          </w:tcPr>
          <w:p w14:paraId="0208729E" w14:textId="77777777" w:rsidR="00403BAC" w:rsidRPr="007107AC" w:rsidRDefault="00403BAC" w:rsidP="00933377">
            <w:pPr>
              <w:rPr>
                <w:rFonts w:ascii="Times New Roman" w:eastAsia="Times New Roman" w:hAnsi="Times New Roman"/>
                <w:color w:val="000000"/>
                <w:szCs w:val="24"/>
                <w:lang w:val="en-GB" w:eastAsia="en-GB"/>
              </w:rPr>
            </w:pPr>
          </w:p>
        </w:tc>
        <w:tc>
          <w:tcPr>
            <w:tcW w:w="1152" w:type="dxa"/>
            <w:tcBorders>
              <w:top w:val="nil"/>
              <w:left w:val="nil"/>
              <w:bottom w:val="nil"/>
              <w:right w:val="nil"/>
            </w:tcBorders>
            <w:vAlign w:val="center"/>
            <w:hideMark/>
          </w:tcPr>
          <w:p w14:paraId="1921D3CB" w14:textId="77777777" w:rsidR="00403BAC" w:rsidRPr="007107AC" w:rsidRDefault="00403BAC" w:rsidP="00933377">
            <w:pPr>
              <w:rPr>
                <w:rFonts w:ascii="Times New Roman" w:eastAsia="Times New Roman" w:hAnsi="Times New Roman"/>
                <w:color w:val="000000"/>
                <w:szCs w:val="24"/>
                <w:lang w:val="en-GB" w:eastAsia="en-GB"/>
              </w:rPr>
            </w:pPr>
          </w:p>
        </w:tc>
        <w:tc>
          <w:tcPr>
            <w:tcW w:w="276" w:type="dxa"/>
            <w:tcBorders>
              <w:top w:val="nil"/>
              <w:left w:val="nil"/>
              <w:bottom w:val="nil"/>
              <w:right w:val="nil"/>
            </w:tcBorders>
            <w:vAlign w:val="center"/>
            <w:hideMark/>
          </w:tcPr>
          <w:p w14:paraId="41C6D5A9"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CC028EA" w14:textId="77777777" w:rsidTr="00933377">
        <w:trPr>
          <w:trHeight w:val="288"/>
        </w:trPr>
        <w:tc>
          <w:tcPr>
            <w:tcW w:w="6906" w:type="dxa"/>
            <w:gridSpan w:val="4"/>
            <w:vMerge w:val="restart"/>
            <w:tcBorders>
              <w:top w:val="nil"/>
              <w:left w:val="nil"/>
              <w:bottom w:val="nil"/>
              <w:right w:val="nil"/>
            </w:tcBorders>
            <w:shd w:val="clear" w:color="000000" w:fill="D9D9D9"/>
            <w:vAlign w:val="center"/>
            <w:hideMark/>
          </w:tcPr>
          <w:p w14:paraId="7CE0F266" w14:textId="77777777" w:rsidR="00403BAC" w:rsidRPr="007107AC" w:rsidRDefault="00403BAC" w:rsidP="00933377">
            <w:pPr>
              <w:rPr>
                <w:rFonts w:ascii="Times New Roman" w:eastAsia="Times New Roman" w:hAnsi="Times New Roman"/>
                <w:b/>
                <w:bCs/>
                <w:color w:val="000000"/>
                <w:szCs w:val="24"/>
                <w:lang w:val="en-GB" w:eastAsia="en-GB"/>
              </w:rPr>
            </w:pPr>
            <w:r w:rsidRPr="007107AC">
              <w:rPr>
                <w:rFonts w:ascii="Times New Roman" w:eastAsia="Times New Roman" w:hAnsi="Times New Roman"/>
                <w:b/>
                <w:bCs/>
                <w:color w:val="000000"/>
                <w:szCs w:val="24"/>
                <w:lang w:eastAsia="en-GB"/>
              </w:rPr>
              <w:t>Porto + Weill Cornell</w:t>
            </w:r>
          </w:p>
        </w:tc>
      </w:tr>
      <w:tr w:rsidR="00403BAC" w:rsidRPr="007107AC" w14:paraId="24E050A8" w14:textId="77777777" w:rsidTr="00933377">
        <w:trPr>
          <w:trHeight w:val="288"/>
        </w:trPr>
        <w:tc>
          <w:tcPr>
            <w:tcW w:w="6906" w:type="dxa"/>
            <w:gridSpan w:val="4"/>
            <w:vMerge/>
            <w:tcBorders>
              <w:top w:val="nil"/>
              <w:left w:val="nil"/>
              <w:bottom w:val="nil"/>
              <w:right w:val="nil"/>
            </w:tcBorders>
            <w:vAlign w:val="center"/>
            <w:hideMark/>
          </w:tcPr>
          <w:p w14:paraId="52EE8E92" w14:textId="77777777" w:rsidR="00403BAC" w:rsidRPr="007107AC" w:rsidRDefault="00403BAC" w:rsidP="00933377">
            <w:pPr>
              <w:rPr>
                <w:rFonts w:ascii="Times New Roman" w:eastAsia="Times New Roman" w:hAnsi="Times New Roman"/>
                <w:b/>
                <w:bCs/>
                <w:color w:val="000000"/>
                <w:szCs w:val="24"/>
                <w:lang w:val="en-GB" w:eastAsia="en-GB"/>
              </w:rPr>
            </w:pPr>
          </w:p>
        </w:tc>
      </w:tr>
      <w:tr w:rsidR="00403BAC" w:rsidRPr="007107AC" w14:paraId="7D274895" w14:textId="77777777" w:rsidTr="00933377">
        <w:trPr>
          <w:trHeight w:val="384"/>
        </w:trPr>
        <w:tc>
          <w:tcPr>
            <w:tcW w:w="4084" w:type="dxa"/>
            <w:tcBorders>
              <w:top w:val="nil"/>
              <w:left w:val="nil"/>
              <w:bottom w:val="single" w:sz="8" w:space="0" w:color="auto"/>
              <w:right w:val="nil"/>
            </w:tcBorders>
            <w:shd w:val="clear" w:color="auto" w:fill="auto"/>
            <w:vAlign w:val="center"/>
            <w:hideMark/>
          </w:tcPr>
          <w:p w14:paraId="4C82F9CC"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Gene/Window</w:t>
            </w:r>
            <w:r w:rsidRPr="007107AC">
              <w:rPr>
                <w:rFonts w:ascii="Times New Roman" w:eastAsia="Times New Roman" w:hAnsi="Times New Roman"/>
                <w:color w:val="000000"/>
                <w:szCs w:val="24"/>
                <w:vertAlign w:val="superscript"/>
                <w:lang w:eastAsia="en-GB"/>
              </w:rPr>
              <w:t>1</w:t>
            </w:r>
          </w:p>
        </w:tc>
        <w:tc>
          <w:tcPr>
            <w:tcW w:w="1394" w:type="dxa"/>
            <w:tcBorders>
              <w:top w:val="nil"/>
              <w:left w:val="nil"/>
              <w:bottom w:val="single" w:sz="8" w:space="0" w:color="auto"/>
              <w:right w:val="nil"/>
            </w:tcBorders>
            <w:shd w:val="clear" w:color="auto" w:fill="auto"/>
            <w:vAlign w:val="center"/>
            <w:hideMark/>
          </w:tcPr>
          <w:p w14:paraId="57B5ECDC" w14:textId="77777777" w:rsidR="00403BAC" w:rsidRPr="007107AC" w:rsidRDefault="00403BAC" w:rsidP="00933377">
            <w:pPr>
              <w:rPr>
                <w:rFonts w:ascii="Times New Roman" w:eastAsia="Times New Roman" w:hAnsi="Times New Roman"/>
                <w:color w:val="000000"/>
                <w:szCs w:val="24"/>
                <w:lang w:val="en-GB" w:eastAsia="en-GB"/>
              </w:rPr>
            </w:pPr>
            <w:proofErr w:type="spellStart"/>
            <w:proofErr w:type="gramStart"/>
            <w:r w:rsidRPr="007107AC">
              <w:rPr>
                <w:rFonts w:ascii="Times New Roman" w:eastAsia="Times New Roman" w:hAnsi="Times New Roman"/>
                <w:color w:val="000000"/>
                <w:szCs w:val="24"/>
                <w:lang w:eastAsia="en-GB"/>
              </w:rPr>
              <w:t>p</w:t>
            </w:r>
            <w:proofErr w:type="gramEnd"/>
            <w:r w:rsidRPr="007107AC">
              <w:rPr>
                <w:rFonts w:ascii="Times New Roman" w:eastAsia="Times New Roman" w:hAnsi="Times New Roman"/>
                <w:color w:val="000000"/>
                <w:szCs w:val="24"/>
                <w:lang w:eastAsia="en-GB"/>
              </w:rPr>
              <w:t>_nominal</w:t>
            </w:r>
            <w:proofErr w:type="spellEnd"/>
          </w:p>
        </w:tc>
        <w:tc>
          <w:tcPr>
            <w:tcW w:w="1152" w:type="dxa"/>
            <w:tcBorders>
              <w:top w:val="nil"/>
              <w:left w:val="nil"/>
              <w:bottom w:val="single" w:sz="8" w:space="0" w:color="auto"/>
              <w:right w:val="nil"/>
            </w:tcBorders>
            <w:shd w:val="clear" w:color="auto" w:fill="auto"/>
            <w:vAlign w:val="center"/>
            <w:hideMark/>
          </w:tcPr>
          <w:p w14:paraId="794CA762" w14:textId="77777777" w:rsidR="00403BAC" w:rsidRPr="007107AC" w:rsidRDefault="00403BAC" w:rsidP="00933377">
            <w:pPr>
              <w:rPr>
                <w:rFonts w:ascii="Times New Roman" w:eastAsia="Times New Roman" w:hAnsi="Times New Roman"/>
                <w:color w:val="000000"/>
                <w:szCs w:val="24"/>
                <w:lang w:val="en-GB" w:eastAsia="en-GB"/>
              </w:rPr>
            </w:pPr>
            <w:proofErr w:type="spellStart"/>
            <w:proofErr w:type="gramStart"/>
            <w:r w:rsidRPr="007107AC">
              <w:rPr>
                <w:rFonts w:ascii="Times New Roman" w:eastAsia="Times New Roman" w:hAnsi="Times New Roman"/>
                <w:color w:val="000000"/>
                <w:szCs w:val="24"/>
                <w:lang w:eastAsia="en-GB"/>
              </w:rPr>
              <w:t>p</w:t>
            </w:r>
            <w:proofErr w:type="gramEnd"/>
            <w:r w:rsidRPr="007107AC">
              <w:rPr>
                <w:rFonts w:ascii="Times New Roman" w:eastAsia="Times New Roman" w:hAnsi="Times New Roman"/>
                <w:color w:val="000000"/>
                <w:szCs w:val="24"/>
                <w:lang w:eastAsia="en-GB"/>
              </w:rPr>
              <w:t>_corr</w:t>
            </w:r>
            <w:proofErr w:type="spellEnd"/>
          </w:p>
        </w:tc>
        <w:tc>
          <w:tcPr>
            <w:tcW w:w="276" w:type="dxa"/>
            <w:tcBorders>
              <w:top w:val="nil"/>
              <w:left w:val="nil"/>
              <w:bottom w:val="single" w:sz="8" w:space="0" w:color="auto"/>
              <w:right w:val="nil"/>
            </w:tcBorders>
            <w:shd w:val="clear" w:color="auto" w:fill="auto"/>
            <w:vAlign w:val="center"/>
            <w:hideMark/>
          </w:tcPr>
          <w:p w14:paraId="0CBE5749"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 </w:t>
            </w:r>
          </w:p>
        </w:tc>
      </w:tr>
      <w:tr w:rsidR="00403BAC" w:rsidRPr="007107AC" w14:paraId="319D383F" w14:textId="77777777" w:rsidTr="00933377">
        <w:trPr>
          <w:trHeight w:val="312"/>
        </w:trPr>
        <w:tc>
          <w:tcPr>
            <w:tcW w:w="6906" w:type="dxa"/>
            <w:gridSpan w:val="4"/>
            <w:tcBorders>
              <w:top w:val="single" w:sz="8" w:space="0" w:color="auto"/>
              <w:left w:val="nil"/>
              <w:bottom w:val="nil"/>
              <w:right w:val="nil"/>
            </w:tcBorders>
            <w:shd w:val="clear" w:color="auto" w:fill="auto"/>
            <w:vAlign w:val="center"/>
            <w:hideMark/>
          </w:tcPr>
          <w:p w14:paraId="67187DC1"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 </w:t>
            </w:r>
          </w:p>
        </w:tc>
      </w:tr>
      <w:tr w:rsidR="00403BAC" w:rsidRPr="007107AC" w14:paraId="0C0FD8E6" w14:textId="77777777" w:rsidTr="00933377">
        <w:trPr>
          <w:trHeight w:val="312"/>
        </w:trPr>
        <w:tc>
          <w:tcPr>
            <w:tcW w:w="6906" w:type="dxa"/>
            <w:gridSpan w:val="4"/>
            <w:tcBorders>
              <w:top w:val="nil"/>
              <w:left w:val="nil"/>
              <w:bottom w:val="nil"/>
              <w:right w:val="nil"/>
            </w:tcBorders>
            <w:shd w:val="clear" w:color="auto" w:fill="auto"/>
            <w:vAlign w:val="center"/>
            <w:hideMark/>
          </w:tcPr>
          <w:p w14:paraId="77838846"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All CNVs</w:t>
            </w:r>
          </w:p>
        </w:tc>
      </w:tr>
      <w:tr w:rsidR="00403BAC" w:rsidRPr="007107AC" w14:paraId="5D8AED41" w14:textId="77777777" w:rsidTr="00933377">
        <w:trPr>
          <w:trHeight w:val="312"/>
        </w:trPr>
        <w:tc>
          <w:tcPr>
            <w:tcW w:w="4084" w:type="dxa"/>
            <w:tcBorders>
              <w:top w:val="nil"/>
              <w:left w:val="nil"/>
              <w:bottom w:val="nil"/>
              <w:right w:val="nil"/>
            </w:tcBorders>
            <w:shd w:val="clear" w:color="auto" w:fill="auto"/>
            <w:vAlign w:val="center"/>
            <w:hideMark/>
          </w:tcPr>
          <w:p w14:paraId="57009F95"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EPHA3</w:t>
            </w:r>
          </w:p>
        </w:tc>
        <w:tc>
          <w:tcPr>
            <w:tcW w:w="1394" w:type="dxa"/>
            <w:tcBorders>
              <w:top w:val="nil"/>
              <w:left w:val="nil"/>
              <w:bottom w:val="nil"/>
              <w:right w:val="nil"/>
            </w:tcBorders>
            <w:shd w:val="clear" w:color="auto" w:fill="auto"/>
            <w:vAlign w:val="center"/>
            <w:hideMark/>
          </w:tcPr>
          <w:p w14:paraId="4DF70187"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0244</w:t>
            </w:r>
          </w:p>
        </w:tc>
        <w:tc>
          <w:tcPr>
            <w:tcW w:w="1152" w:type="dxa"/>
            <w:tcBorders>
              <w:top w:val="nil"/>
              <w:left w:val="nil"/>
              <w:bottom w:val="nil"/>
              <w:right w:val="nil"/>
            </w:tcBorders>
            <w:shd w:val="clear" w:color="auto" w:fill="auto"/>
            <w:vAlign w:val="center"/>
            <w:hideMark/>
          </w:tcPr>
          <w:p w14:paraId="18026F30"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2510</w:t>
            </w:r>
          </w:p>
        </w:tc>
        <w:tc>
          <w:tcPr>
            <w:tcW w:w="276" w:type="dxa"/>
            <w:tcBorders>
              <w:top w:val="nil"/>
              <w:left w:val="nil"/>
              <w:bottom w:val="nil"/>
              <w:right w:val="nil"/>
            </w:tcBorders>
            <w:shd w:val="clear" w:color="auto" w:fill="auto"/>
            <w:vAlign w:val="center"/>
            <w:hideMark/>
          </w:tcPr>
          <w:p w14:paraId="3070416E"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813F1CA" w14:textId="77777777" w:rsidTr="00933377">
        <w:trPr>
          <w:trHeight w:val="312"/>
        </w:trPr>
        <w:tc>
          <w:tcPr>
            <w:tcW w:w="4084" w:type="dxa"/>
            <w:tcBorders>
              <w:top w:val="nil"/>
              <w:left w:val="nil"/>
              <w:bottom w:val="nil"/>
              <w:right w:val="nil"/>
            </w:tcBorders>
            <w:shd w:val="clear" w:color="auto" w:fill="auto"/>
            <w:vAlign w:val="center"/>
            <w:hideMark/>
          </w:tcPr>
          <w:p w14:paraId="35BCBDB7"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CSMD1</w:t>
            </w:r>
          </w:p>
        </w:tc>
        <w:tc>
          <w:tcPr>
            <w:tcW w:w="1394" w:type="dxa"/>
            <w:tcBorders>
              <w:top w:val="nil"/>
              <w:left w:val="nil"/>
              <w:bottom w:val="nil"/>
              <w:right w:val="nil"/>
            </w:tcBorders>
            <w:shd w:val="clear" w:color="auto" w:fill="auto"/>
            <w:vAlign w:val="center"/>
            <w:hideMark/>
          </w:tcPr>
          <w:p w14:paraId="24C6ECE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0006</w:t>
            </w:r>
          </w:p>
        </w:tc>
        <w:tc>
          <w:tcPr>
            <w:tcW w:w="1152" w:type="dxa"/>
            <w:tcBorders>
              <w:top w:val="nil"/>
              <w:left w:val="nil"/>
              <w:bottom w:val="nil"/>
              <w:right w:val="nil"/>
            </w:tcBorders>
            <w:shd w:val="clear" w:color="auto" w:fill="auto"/>
            <w:vAlign w:val="center"/>
            <w:hideMark/>
          </w:tcPr>
          <w:p w14:paraId="7E7BF29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0598</w:t>
            </w:r>
          </w:p>
        </w:tc>
        <w:tc>
          <w:tcPr>
            <w:tcW w:w="276" w:type="dxa"/>
            <w:tcBorders>
              <w:top w:val="nil"/>
              <w:left w:val="nil"/>
              <w:bottom w:val="nil"/>
              <w:right w:val="nil"/>
            </w:tcBorders>
            <w:shd w:val="clear" w:color="auto" w:fill="auto"/>
            <w:vAlign w:val="center"/>
            <w:hideMark/>
          </w:tcPr>
          <w:p w14:paraId="7416C1C1"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E00D7BD" w14:textId="77777777" w:rsidTr="00933377">
        <w:trPr>
          <w:trHeight w:val="312"/>
        </w:trPr>
        <w:tc>
          <w:tcPr>
            <w:tcW w:w="4084" w:type="dxa"/>
            <w:tcBorders>
              <w:top w:val="nil"/>
              <w:left w:val="nil"/>
              <w:bottom w:val="nil"/>
              <w:right w:val="nil"/>
            </w:tcBorders>
            <w:shd w:val="clear" w:color="auto" w:fill="auto"/>
            <w:vAlign w:val="center"/>
            <w:hideMark/>
          </w:tcPr>
          <w:p w14:paraId="202FA2C8"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 xml:space="preserve">DHRSX  </w:t>
            </w:r>
          </w:p>
        </w:tc>
        <w:tc>
          <w:tcPr>
            <w:tcW w:w="1394" w:type="dxa"/>
            <w:tcBorders>
              <w:top w:val="nil"/>
              <w:left w:val="nil"/>
              <w:bottom w:val="nil"/>
              <w:right w:val="nil"/>
            </w:tcBorders>
            <w:shd w:val="clear" w:color="auto" w:fill="auto"/>
            <w:vAlign w:val="center"/>
            <w:hideMark/>
          </w:tcPr>
          <w:p w14:paraId="5E84A8A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0002</w:t>
            </w:r>
          </w:p>
        </w:tc>
        <w:tc>
          <w:tcPr>
            <w:tcW w:w="1152" w:type="dxa"/>
            <w:tcBorders>
              <w:top w:val="nil"/>
              <w:left w:val="nil"/>
              <w:bottom w:val="nil"/>
              <w:right w:val="nil"/>
            </w:tcBorders>
            <w:shd w:val="clear" w:color="auto" w:fill="auto"/>
            <w:vAlign w:val="center"/>
            <w:hideMark/>
          </w:tcPr>
          <w:p w14:paraId="2247BC6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0328</w:t>
            </w:r>
          </w:p>
        </w:tc>
        <w:tc>
          <w:tcPr>
            <w:tcW w:w="276" w:type="dxa"/>
            <w:tcBorders>
              <w:top w:val="nil"/>
              <w:left w:val="nil"/>
              <w:bottom w:val="nil"/>
              <w:right w:val="nil"/>
            </w:tcBorders>
            <w:shd w:val="clear" w:color="auto" w:fill="auto"/>
            <w:vAlign w:val="center"/>
            <w:hideMark/>
          </w:tcPr>
          <w:p w14:paraId="3513A72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FABA0AE" w14:textId="77777777" w:rsidTr="00933377">
        <w:trPr>
          <w:trHeight w:val="312"/>
        </w:trPr>
        <w:tc>
          <w:tcPr>
            <w:tcW w:w="4084" w:type="dxa"/>
            <w:tcBorders>
              <w:top w:val="nil"/>
              <w:left w:val="nil"/>
              <w:bottom w:val="nil"/>
              <w:right w:val="nil"/>
            </w:tcBorders>
            <w:shd w:val="clear" w:color="auto" w:fill="auto"/>
            <w:vAlign w:val="center"/>
            <w:hideMark/>
          </w:tcPr>
          <w:p w14:paraId="11615391"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DMD</w:t>
            </w:r>
          </w:p>
        </w:tc>
        <w:tc>
          <w:tcPr>
            <w:tcW w:w="1394" w:type="dxa"/>
            <w:tcBorders>
              <w:top w:val="nil"/>
              <w:left w:val="nil"/>
              <w:bottom w:val="nil"/>
              <w:right w:val="nil"/>
            </w:tcBorders>
            <w:shd w:val="clear" w:color="auto" w:fill="auto"/>
            <w:vAlign w:val="center"/>
            <w:hideMark/>
          </w:tcPr>
          <w:p w14:paraId="5DCF965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0017</w:t>
            </w:r>
          </w:p>
        </w:tc>
        <w:tc>
          <w:tcPr>
            <w:tcW w:w="1152" w:type="dxa"/>
            <w:tcBorders>
              <w:top w:val="nil"/>
              <w:left w:val="nil"/>
              <w:bottom w:val="nil"/>
              <w:right w:val="nil"/>
            </w:tcBorders>
            <w:shd w:val="clear" w:color="auto" w:fill="auto"/>
            <w:vAlign w:val="center"/>
            <w:hideMark/>
          </w:tcPr>
          <w:p w14:paraId="7FC7C8C4"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3910</w:t>
            </w:r>
          </w:p>
        </w:tc>
        <w:tc>
          <w:tcPr>
            <w:tcW w:w="276" w:type="dxa"/>
            <w:tcBorders>
              <w:top w:val="nil"/>
              <w:left w:val="nil"/>
              <w:bottom w:val="nil"/>
              <w:right w:val="nil"/>
            </w:tcBorders>
            <w:shd w:val="clear" w:color="auto" w:fill="auto"/>
            <w:vAlign w:val="center"/>
            <w:hideMark/>
          </w:tcPr>
          <w:p w14:paraId="2E6E11BF"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7534199F" w14:textId="77777777" w:rsidTr="00933377">
        <w:trPr>
          <w:trHeight w:val="312"/>
        </w:trPr>
        <w:tc>
          <w:tcPr>
            <w:tcW w:w="4084" w:type="dxa"/>
            <w:tcBorders>
              <w:top w:val="nil"/>
              <w:left w:val="nil"/>
              <w:bottom w:val="nil"/>
              <w:right w:val="nil"/>
            </w:tcBorders>
            <w:shd w:val="clear" w:color="auto" w:fill="auto"/>
            <w:vAlign w:val="center"/>
            <w:hideMark/>
          </w:tcPr>
          <w:p w14:paraId="06401A51"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 xml:space="preserve">EDA   </w:t>
            </w:r>
          </w:p>
        </w:tc>
        <w:tc>
          <w:tcPr>
            <w:tcW w:w="1394" w:type="dxa"/>
            <w:tcBorders>
              <w:top w:val="nil"/>
              <w:left w:val="nil"/>
              <w:bottom w:val="nil"/>
              <w:right w:val="nil"/>
            </w:tcBorders>
            <w:shd w:val="clear" w:color="auto" w:fill="auto"/>
            <w:vAlign w:val="center"/>
            <w:hideMark/>
          </w:tcPr>
          <w:p w14:paraId="643E4680"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0045</w:t>
            </w:r>
          </w:p>
        </w:tc>
        <w:tc>
          <w:tcPr>
            <w:tcW w:w="1152" w:type="dxa"/>
            <w:tcBorders>
              <w:top w:val="nil"/>
              <w:left w:val="nil"/>
              <w:bottom w:val="nil"/>
              <w:right w:val="nil"/>
            </w:tcBorders>
            <w:shd w:val="clear" w:color="auto" w:fill="auto"/>
            <w:vAlign w:val="center"/>
            <w:hideMark/>
          </w:tcPr>
          <w:p w14:paraId="44239BBA"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2510</w:t>
            </w:r>
          </w:p>
        </w:tc>
        <w:tc>
          <w:tcPr>
            <w:tcW w:w="276" w:type="dxa"/>
            <w:tcBorders>
              <w:top w:val="nil"/>
              <w:left w:val="nil"/>
              <w:bottom w:val="nil"/>
              <w:right w:val="nil"/>
            </w:tcBorders>
            <w:shd w:val="clear" w:color="auto" w:fill="auto"/>
            <w:vAlign w:val="center"/>
            <w:hideMark/>
          </w:tcPr>
          <w:p w14:paraId="251A18BF"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DFE8644" w14:textId="77777777" w:rsidTr="00933377">
        <w:trPr>
          <w:trHeight w:val="312"/>
        </w:trPr>
        <w:tc>
          <w:tcPr>
            <w:tcW w:w="4084" w:type="dxa"/>
            <w:tcBorders>
              <w:top w:val="nil"/>
              <w:left w:val="nil"/>
              <w:bottom w:val="nil"/>
              <w:right w:val="nil"/>
            </w:tcBorders>
            <w:shd w:val="clear" w:color="auto" w:fill="auto"/>
            <w:vAlign w:val="center"/>
            <w:hideMark/>
          </w:tcPr>
          <w:p w14:paraId="6AC7D87A"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TAF7L</w:t>
            </w:r>
          </w:p>
        </w:tc>
        <w:tc>
          <w:tcPr>
            <w:tcW w:w="1394" w:type="dxa"/>
            <w:tcBorders>
              <w:top w:val="nil"/>
              <w:left w:val="nil"/>
              <w:bottom w:val="nil"/>
              <w:right w:val="nil"/>
            </w:tcBorders>
            <w:shd w:val="clear" w:color="auto" w:fill="auto"/>
            <w:vAlign w:val="center"/>
            <w:hideMark/>
          </w:tcPr>
          <w:p w14:paraId="0FC8B9E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0024</w:t>
            </w:r>
          </w:p>
        </w:tc>
        <w:tc>
          <w:tcPr>
            <w:tcW w:w="1152" w:type="dxa"/>
            <w:tcBorders>
              <w:top w:val="nil"/>
              <w:left w:val="nil"/>
              <w:bottom w:val="nil"/>
              <w:right w:val="nil"/>
            </w:tcBorders>
            <w:shd w:val="clear" w:color="auto" w:fill="auto"/>
            <w:vAlign w:val="center"/>
            <w:hideMark/>
          </w:tcPr>
          <w:p w14:paraId="2291B1C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2774</w:t>
            </w:r>
          </w:p>
        </w:tc>
        <w:tc>
          <w:tcPr>
            <w:tcW w:w="276" w:type="dxa"/>
            <w:tcBorders>
              <w:top w:val="nil"/>
              <w:left w:val="nil"/>
              <w:bottom w:val="nil"/>
              <w:right w:val="nil"/>
            </w:tcBorders>
            <w:shd w:val="clear" w:color="auto" w:fill="auto"/>
            <w:vAlign w:val="center"/>
            <w:hideMark/>
          </w:tcPr>
          <w:p w14:paraId="4A5F1D94"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1795727" w14:textId="77777777" w:rsidTr="00933377">
        <w:trPr>
          <w:trHeight w:val="312"/>
        </w:trPr>
        <w:tc>
          <w:tcPr>
            <w:tcW w:w="4084" w:type="dxa"/>
            <w:tcBorders>
              <w:top w:val="nil"/>
              <w:left w:val="nil"/>
              <w:bottom w:val="nil"/>
              <w:right w:val="nil"/>
            </w:tcBorders>
            <w:shd w:val="clear" w:color="auto" w:fill="auto"/>
            <w:vAlign w:val="center"/>
            <w:hideMark/>
          </w:tcPr>
          <w:p w14:paraId="6871ADD3"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chr1:16500001</w:t>
            </w:r>
            <w:proofErr w:type="gramEnd"/>
            <w:r w:rsidRPr="007107AC">
              <w:rPr>
                <w:rFonts w:ascii="Times New Roman" w:eastAsia="Times New Roman" w:hAnsi="Times New Roman"/>
                <w:color w:val="000000"/>
                <w:szCs w:val="24"/>
                <w:lang w:eastAsia="en-GB"/>
              </w:rPr>
              <w:t>-17000001</w:t>
            </w:r>
          </w:p>
        </w:tc>
        <w:tc>
          <w:tcPr>
            <w:tcW w:w="1394" w:type="dxa"/>
            <w:tcBorders>
              <w:top w:val="nil"/>
              <w:left w:val="nil"/>
              <w:bottom w:val="nil"/>
              <w:right w:val="nil"/>
            </w:tcBorders>
            <w:shd w:val="clear" w:color="auto" w:fill="auto"/>
            <w:vAlign w:val="center"/>
            <w:hideMark/>
          </w:tcPr>
          <w:p w14:paraId="6C2670A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0004</w:t>
            </w:r>
          </w:p>
        </w:tc>
        <w:tc>
          <w:tcPr>
            <w:tcW w:w="1152" w:type="dxa"/>
            <w:tcBorders>
              <w:top w:val="nil"/>
              <w:left w:val="nil"/>
              <w:bottom w:val="nil"/>
              <w:right w:val="nil"/>
            </w:tcBorders>
            <w:shd w:val="clear" w:color="auto" w:fill="auto"/>
            <w:vAlign w:val="center"/>
            <w:hideMark/>
          </w:tcPr>
          <w:p w14:paraId="19BCEAA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1762</w:t>
            </w:r>
          </w:p>
        </w:tc>
        <w:tc>
          <w:tcPr>
            <w:tcW w:w="276" w:type="dxa"/>
            <w:tcBorders>
              <w:top w:val="nil"/>
              <w:left w:val="nil"/>
              <w:bottom w:val="nil"/>
              <w:right w:val="nil"/>
            </w:tcBorders>
            <w:shd w:val="clear" w:color="auto" w:fill="auto"/>
            <w:vAlign w:val="center"/>
            <w:hideMark/>
          </w:tcPr>
          <w:p w14:paraId="7F82A177"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7814EF9B" w14:textId="77777777" w:rsidTr="00933377">
        <w:trPr>
          <w:trHeight w:val="312"/>
        </w:trPr>
        <w:tc>
          <w:tcPr>
            <w:tcW w:w="4084" w:type="dxa"/>
            <w:tcBorders>
              <w:top w:val="nil"/>
              <w:left w:val="nil"/>
              <w:bottom w:val="nil"/>
              <w:right w:val="nil"/>
            </w:tcBorders>
            <w:shd w:val="clear" w:color="auto" w:fill="auto"/>
            <w:vAlign w:val="center"/>
            <w:hideMark/>
          </w:tcPr>
          <w:p w14:paraId="37115600"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chr2:97000001</w:t>
            </w:r>
            <w:proofErr w:type="gramEnd"/>
            <w:r w:rsidRPr="007107AC">
              <w:rPr>
                <w:rFonts w:ascii="Times New Roman" w:eastAsia="Times New Roman" w:hAnsi="Times New Roman"/>
                <w:color w:val="000000"/>
                <w:szCs w:val="24"/>
                <w:lang w:eastAsia="en-GB"/>
              </w:rPr>
              <w:t>-97500001</w:t>
            </w:r>
          </w:p>
        </w:tc>
        <w:tc>
          <w:tcPr>
            <w:tcW w:w="1394" w:type="dxa"/>
            <w:tcBorders>
              <w:top w:val="nil"/>
              <w:left w:val="nil"/>
              <w:bottom w:val="nil"/>
              <w:right w:val="nil"/>
            </w:tcBorders>
            <w:shd w:val="clear" w:color="auto" w:fill="auto"/>
            <w:vAlign w:val="center"/>
            <w:hideMark/>
          </w:tcPr>
          <w:p w14:paraId="2F1D07E1"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0051</w:t>
            </w:r>
          </w:p>
        </w:tc>
        <w:tc>
          <w:tcPr>
            <w:tcW w:w="1152" w:type="dxa"/>
            <w:tcBorders>
              <w:top w:val="nil"/>
              <w:left w:val="nil"/>
              <w:bottom w:val="nil"/>
              <w:right w:val="nil"/>
            </w:tcBorders>
            <w:shd w:val="clear" w:color="auto" w:fill="auto"/>
            <w:vAlign w:val="center"/>
            <w:hideMark/>
          </w:tcPr>
          <w:p w14:paraId="07C42054"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2046</w:t>
            </w:r>
          </w:p>
        </w:tc>
        <w:tc>
          <w:tcPr>
            <w:tcW w:w="276" w:type="dxa"/>
            <w:tcBorders>
              <w:top w:val="nil"/>
              <w:left w:val="nil"/>
              <w:bottom w:val="nil"/>
              <w:right w:val="nil"/>
            </w:tcBorders>
            <w:shd w:val="clear" w:color="auto" w:fill="auto"/>
            <w:vAlign w:val="center"/>
            <w:hideMark/>
          </w:tcPr>
          <w:p w14:paraId="0A18E4F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F80981C" w14:textId="77777777" w:rsidTr="00933377">
        <w:trPr>
          <w:trHeight w:val="312"/>
        </w:trPr>
        <w:tc>
          <w:tcPr>
            <w:tcW w:w="4084" w:type="dxa"/>
            <w:tcBorders>
              <w:top w:val="nil"/>
              <w:left w:val="nil"/>
              <w:bottom w:val="nil"/>
              <w:right w:val="nil"/>
            </w:tcBorders>
            <w:shd w:val="clear" w:color="auto" w:fill="auto"/>
            <w:vAlign w:val="center"/>
            <w:hideMark/>
          </w:tcPr>
          <w:p w14:paraId="563914A1"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chr3:127000001</w:t>
            </w:r>
            <w:proofErr w:type="gramEnd"/>
            <w:r w:rsidRPr="007107AC">
              <w:rPr>
                <w:rFonts w:ascii="Times New Roman" w:eastAsia="Times New Roman" w:hAnsi="Times New Roman"/>
                <w:color w:val="000000"/>
                <w:szCs w:val="24"/>
                <w:lang w:eastAsia="en-GB"/>
              </w:rPr>
              <w:t>-127500001</w:t>
            </w:r>
          </w:p>
        </w:tc>
        <w:tc>
          <w:tcPr>
            <w:tcW w:w="1394" w:type="dxa"/>
            <w:tcBorders>
              <w:top w:val="nil"/>
              <w:left w:val="nil"/>
              <w:bottom w:val="nil"/>
              <w:right w:val="nil"/>
            </w:tcBorders>
            <w:shd w:val="clear" w:color="auto" w:fill="auto"/>
            <w:vAlign w:val="center"/>
            <w:hideMark/>
          </w:tcPr>
          <w:p w14:paraId="66D94020"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1000</w:t>
            </w:r>
          </w:p>
        </w:tc>
        <w:tc>
          <w:tcPr>
            <w:tcW w:w="1152" w:type="dxa"/>
            <w:tcBorders>
              <w:top w:val="nil"/>
              <w:left w:val="nil"/>
              <w:bottom w:val="nil"/>
              <w:right w:val="nil"/>
            </w:tcBorders>
            <w:shd w:val="clear" w:color="auto" w:fill="auto"/>
            <w:vAlign w:val="center"/>
            <w:hideMark/>
          </w:tcPr>
          <w:p w14:paraId="377DEB1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0007</w:t>
            </w:r>
          </w:p>
        </w:tc>
        <w:tc>
          <w:tcPr>
            <w:tcW w:w="276" w:type="dxa"/>
            <w:tcBorders>
              <w:top w:val="nil"/>
              <w:left w:val="nil"/>
              <w:bottom w:val="nil"/>
              <w:right w:val="nil"/>
            </w:tcBorders>
            <w:shd w:val="clear" w:color="auto" w:fill="auto"/>
            <w:vAlign w:val="center"/>
            <w:hideMark/>
          </w:tcPr>
          <w:p w14:paraId="74B06E33"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5B8362E" w14:textId="77777777" w:rsidTr="00933377">
        <w:trPr>
          <w:trHeight w:val="312"/>
        </w:trPr>
        <w:tc>
          <w:tcPr>
            <w:tcW w:w="4084" w:type="dxa"/>
            <w:tcBorders>
              <w:top w:val="nil"/>
              <w:left w:val="nil"/>
              <w:bottom w:val="nil"/>
              <w:right w:val="nil"/>
            </w:tcBorders>
            <w:shd w:val="clear" w:color="auto" w:fill="auto"/>
            <w:vAlign w:val="center"/>
            <w:hideMark/>
          </w:tcPr>
          <w:p w14:paraId="73582E21"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chr4:57500001</w:t>
            </w:r>
            <w:proofErr w:type="gramEnd"/>
            <w:r w:rsidRPr="007107AC">
              <w:rPr>
                <w:rFonts w:ascii="Times New Roman" w:eastAsia="Times New Roman" w:hAnsi="Times New Roman"/>
                <w:color w:val="000000"/>
                <w:szCs w:val="24"/>
                <w:lang w:eastAsia="en-GB"/>
              </w:rPr>
              <w:t>-58000001</w:t>
            </w:r>
          </w:p>
        </w:tc>
        <w:tc>
          <w:tcPr>
            <w:tcW w:w="1394" w:type="dxa"/>
            <w:tcBorders>
              <w:top w:val="nil"/>
              <w:left w:val="nil"/>
              <w:bottom w:val="nil"/>
              <w:right w:val="nil"/>
            </w:tcBorders>
            <w:shd w:val="clear" w:color="auto" w:fill="auto"/>
            <w:vAlign w:val="center"/>
            <w:hideMark/>
          </w:tcPr>
          <w:p w14:paraId="18EE9E87"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0012</w:t>
            </w:r>
          </w:p>
        </w:tc>
        <w:tc>
          <w:tcPr>
            <w:tcW w:w="1152" w:type="dxa"/>
            <w:tcBorders>
              <w:top w:val="nil"/>
              <w:left w:val="nil"/>
              <w:bottom w:val="nil"/>
              <w:right w:val="nil"/>
            </w:tcBorders>
            <w:shd w:val="clear" w:color="auto" w:fill="auto"/>
            <w:vAlign w:val="center"/>
            <w:hideMark/>
          </w:tcPr>
          <w:p w14:paraId="1544624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2906</w:t>
            </w:r>
          </w:p>
        </w:tc>
        <w:tc>
          <w:tcPr>
            <w:tcW w:w="276" w:type="dxa"/>
            <w:tcBorders>
              <w:top w:val="nil"/>
              <w:left w:val="nil"/>
              <w:bottom w:val="nil"/>
              <w:right w:val="nil"/>
            </w:tcBorders>
            <w:shd w:val="clear" w:color="auto" w:fill="auto"/>
            <w:vAlign w:val="center"/>
            <w:hideMark/>
          </w:tcPr>
          <w:p w14:paraId="7B7C2C30"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80548B0" w14:textId="77777777" w:rsidTr="00933377">
        <w:trPr>
          <w:trHeight w:val="312"/>
        </w:trPr>
        <w:tc>
          <w:tcPr>
            <w:tcW w:w="4084" w:type="dxa"/>
            <w:tcBorders>
              <w:top w:val="nil"/>
              <w:left w:val="nil"/>
              <w:bottom w:val="nil"/>
              <w:right w:val="nil"/>
            </w:tcBorders>
            <w:shd w:val="clear" w:color="auto" w:fill="auto"/>
            <w:vAlign w:val="center"/>
            <w:hideMark/>
          </w:tcPr>
          <w:p w14:paraId="67036F94"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chr8:3500001</w:t>
            </w:r>
            <w:proofErr w:type="gramEnd"/>
            <w:r w:rsidRPr="007107AC">
              <w:rPr>
                <w:rFonts w:ascii="Times New Roman" w:eastAsia="Times New Roman" w:hAnsi="Times New Roman"/>
                <w:color w:val="000000"/>
                <w:szCs w:val="24"/>
                <w:lang w:eastAsia="en-GB"/>
              </w:rPr>
              <w:t>-4000001</w:t>
            </w:r>
          </w:p>
        </w:tc>
        <w:tc>
          <w:tcPr>
            <w:tcW w:w="1394" w:type="dxa"/>
            <w:tcBorders>
              <w:top w:val="nil"/>
              <w:left w:val="nil"/>
              <w:bottom w:val="nil"/>
              <w:right w:val="nil"/>
            </w:tcBorders>
            <w:shd w:val="clear" w:color="auto" w:fill="auto"/>
            <w:vAlign w:val="center"/>
            <w:hideMark/>
          </w:tcPr>
          <w:p w14:paraId="09DC7E0D"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0003</w:t>
            </w:r>
          </w:p>
        </w:tc>
        <w:tc>
          <w:tcPr>
            <w:tcW w:w="1152" w:type="dxa"/>
            <w:tcBorders>
              <w:top w:val="nil"/>
              <w:left w:val="nil"/>
              <w:bottom w:val="nil"/>
              <w:right w:val="nil"/>
            </w:tcBorders>
            <w:shd w:val="clear" w:color="auto" w:fill="auto"/>
            <w:vAlign w:val="center"/>
            <w:hideMark/>
          </w:tcPr>
          <w:p w14:paraId="6ADC60C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1609</w:t>
            </w:r>
          </w:p>
        </w:tc>
        <w:tc>
          <w:tcPr>
            <w:tcW w:w="276" w:type="dxa"/>
            <w:tcBorders>
              <w:top w:val="nil"/>
              <w:left w:val="nil"/>
              <w:bottom w:val="nil"/>
              <w:right w:val="nil"/>
            </w:tcBorders>
            <w:shd w:val="clear" w:color="auto" w:fill="auto"/>
            <w:vAlign w:val="center"/>
            <w:hideMark/>
          </w:tcPr>
          <w:p w14:paraId="237AC5DC"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766A417" w14:textId="77777777" w:rsidTr="00933377">
        <w:trPr>
          <w:trHeight w:val="312"/>
        </w:trPr>
        <w:tc>
          <w:tcPr>
            <w:tcW w:w="4084" w:type="dxa"/>
            <w:tcBorders>
              <w:top w:val="nil"/>
              <w:left w:val="nil"/>
              <w:bottom w:val="nil"/>
              <w:right w:val="nil"/>
            </w:tcBorders>
            <w:shd w:val="clear" w:color="auto" w:fill="auto"/>
            <w:vAlign w:val="center"/>
            <w:hideMark/>
          </w:tcPr>
          <w:p w14:paraId="3DC25184"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chr8:13500001</w:t>
            </w:r>
            <w:proofErr w:type="gramEnd"/>
            <w:r w:rsidRPr="007107AC">
              <w:rPr>
                <w:rFonts w:ascii="Times New Roman" w:eastAsia="Times New Roman" w:hAnsi="Times New Roman"/>
                <w:color w:val="000000"/>
                <w:szCs w:val="24"/>
                <w:lang w:eastAsia="en-GB"/>
              </w:rPr>
              <w:t>-14000001</w:t>
            </w:r>
          </w:p>
        </w:tc>
        <w:tc>
          <w:tcPr>
            <w:tcW w:w="1394" w:type="dxa"/>
            <w:tcBorders>
              <w:top w:val="nil"/>
              <w:left w:val="nil"/>
              <w:bottom w:val="nil"/>
              <w:right w:val="nil"/>
            </w:tcBorders>
            <w:shd w:val="clear" w:color="auto" w:fill="auto"/>
            <w:vAlign w:val="center"/>
            <w:hideMark/>
          </w:tcPr>
          <w:p w14:paraId="62BE1D07"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0015</w:t>
            </w:r>
          </w:p>
        </w:tc>
        <w:tc>
          <w:tcPr>
            <w:tcW w:w="1152" w:type="dxa"/>
            <w:tcBorders>
              <w:top w:val="nil"/>
              <w:left w:val="nil"/>
              <w:bottom w:val="nil"/>
              <w:right w:val="nil"/>
            </w:tcBorders>
            <w:shd w:val="clear" w:color="auto" w:fill="auto"/>
            <w:vAlign w:val="center"/>
            <w:hideMark/>
          </w:tcPr>
          <w:p w14:paraId="326C7AD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2864</w:t>
            </w:r>
          </w:p>
        </w:tc>
        <w:tc>
          <w:tcPr>
            <w:tcW w:w="276" w:type="dxa"/>
            <w:tcBorders>
              <w:top w:val="nil"/>
              <w:left w:val="nil"/>
              <w:bottom w:val="nil"/>
              <w:right w:val="nil"/>
            </w:tcBorders>
            <w:shd w:val="clear" w:color="auto" w:fill="auto"/>
            <w:vAlign w:val="center"/>
            <w:hideMark/>
          </w:tcPr>
          <w:p w14:paraId="06B1A07E"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292E7AE" w14:textId="77777777" w:rsidTr="00933377">
        <w:trPr>
          <w:trHeight w:val="312"/>
        </w:trPr>
        <w:tc>
          <w:tcPr>
            <w:tcW w:w="4084" w:type="dxa"/>
            <w:tcBorders>
              <w:top w:val="nil"/>
              <w:left w:val="nil"/>
              <w:bottom w:val="nil"/>
              <w:right w:val="nil"/>
            </w:tcBorders>
            <w:shd w:val="clear" w:color="auto" w:fill="auto"/>
            <w:vAlign w:val="center"/>
            <w:hideMark/>
          </w:tcPr>
          <w:p w14:paraId="67B1E789"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chr21:22758742</w:t>
            </w:r>
            <w:proofErr w:type="gramEnd"/>
            <w:r w:rsidRPr="007107AC">
              <w:rPr>
                <w:rFonts w:ascii="Times New Roman" w:eastAsia="Times New Roman" w:hAnsi="Times New Roman"/>
                <w:color w:val="000000"/>
                <w:szCs w:val="24"/>
                <w:lang w:eastAsia="en-GB"/>
              </w:rPr>
              <w:t>-23258742</w:t>
            </w:r>
          </w:p>
        </w:tc>
        <w:tc>
          <w:tcPr>
            <w:tcW w:w="1394" w:type="dxa"/>
            <w:tcBorders>
              <w:top w:val="nil"/>
              <w:left w:val="nil"/>
              <w:bottom w:val="nil"/>
              <w:right w:val="nil"/>
            </w:tcBorders>
            <w:shd w:val="clear" w:color="auto" w:fill="auto"/>
            <w:vAlign w:val="center"/>
            <w:hideMark/>
          </w:tcPr>
          <w:p w14:paraId="2F0C632A"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0020</w:t>
            </w:r>
          </w:p>
        </w:tc>
        <w:tc>
          <w:tcPr>
            <w:tcW w:w="1152" w:type="dxa"/>
            <w:tcBorders>
              <w:top w:val="nil"/>
              <w:left w:val="nil"/>
              <w:bottom w:val="nil"/>
              <w:right w:val="nil"/>
            </w:tcBorders>
            <w:shd w:val="clear" w:color="auto" w:fill="auto"/>
            <w:vAlign w:val="center"/>
            <w:hideMark/>
          </w:tcPr>
          <w:p w14:paraId="0945076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2864</w:t>
            </w:r>
          </w:p>
        </w:tc>
        <w:tc>
          <w:tcPr>
            <w:tcW w:w="276" w:type="dxa"/>
            <w:tcBorders>
              <w:top w:val="nil"/>
              <w:left w:val="nil"/>
              <w:bottom w:val="nil"/>
              <w:right w:val="nil"/>
            </w:tcBorders>
            <w:shd w:val="clear" w:color="auto" w:fill="auto"/>
            <w:vAlign w:val="center"/>
            <w:hideMark/>
          </w:tcPr>
          <w:p w14:paraId="383A6073"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0E0C3AF" w14:textId="77777777" w:rsidTr="00933377">
        <w:trPr>
          <w:trHeight w:val="312"/>
        </w:trPr>
        <w:tc>
          <w:tcPr>
            <w:tcW w:w="4084" w:type="dxa"/>
            <w:tcBorders>
              <w:top w:val="nil"/>
              <w:left w:val="nil"/>
              <w:bottom w:val="nil"/>
              <w:right w:val="nil"/>
            </w:tcBorders>
            <w:shd w:val="clear" w:color="auto" w:fill="auto"/>
            <w:vAlign w:val="center"/>
            <w:hideMark/>
          </w:tcPr>
          <w:p w14:paraId="48CED820"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chrX:2000001</w:t>
            </w:r>
            <w:proofErr w:type="gramEnd"/>
            <w:r w:rsidRPr="007107AC">
              <w:rPr>
                <w:rFonts w:ascii="Times New Roman" w:eastAsia="Times New Roman" w:hAnsi="Times New Roman"/>
                <w:color w:val="000000"/>
                <w:szCs w:val="24"/>
                <w:lang w:eastAsia="en-GB"/>
              </w:rPr>
              <w:t>-2500001</w:t>
            </w:r>
          </w:p>
        </w:tc>
        <w:tc>
          <w:tcPr>
            <w:tcW w:w="1394" w:type="dxa"/>
            <w:tcBorders>
              <w:top w:val="nil"/>
              <w:left w:val="nil"/>
              <w:bottom w:val="nil"/>
              <w:right w:val="nil"/>
            </w:tcBorders>
            <w:shd w:val="clear" w:color="auto" w:fill="auto"/>
            <w:vAlign w:val="center"/>
            <w:hideMark/>
          </w:tcPr>
          <w:p w14:paraId="42461C44"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0003</w:t>
            </w:r>
          </w:p>
        </w:tc>
        <w:tc>
          <w:tcPr>
            <w:tcW w:w="1152" w:type="dxa"/>
            <w:tcBorders>
              <w:top w:val="nil"/>
              <w:left w:val="nil"/>
              <w:bottom w:val="nil"/>
              <w:right w:val="nil"/>
            </w:tcBorders>
            <w:shd w:val="clear" w:color="auto" w:fill="auto"/>
            <w:vAlign w:val="center"/>
            <w:hideMark/>
          </w:tcPr>
          <w:p w14:paraId="16B731F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1609</w:t>
            </w:r>
          </w:p>
        </w:tc>
        <w:tc>
          <w:tcPr>
            <w:tcW w:w="276" w:type="dxa"/>
            <w:tcBorders>
              <w:top w:val="nil"/>
              <w:left w:val="nil"/>
              <w:bottom w:val="nil"/>
              <w:right w:val="nil"/>
            </w:tcBorders>
            <w:shd w:val="clear" w:color="auto" w:fill="auto"/>
            <w:vAlign w:val="center"/>
            <w:hideMark/>
          </w:tcPr>
          <w:p w14:paraId="0D04EC0F"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693375E" w14:textId="77777777" w:rsidTr="00933377">
        <w:trPr>
          <w:trHeight w:val="312"/>
        </w:trPr>
        <w:tc>
          <w:tcPr>
            <w:tcW w:w="4084" w:type="dxa"/>
            <w:tcBorders>
              <w:top w:val="nil"/>
              <w:left w:val="nil"/>
              <w:bottom w:val="nil"/>
              <w:right w:val="nil"/>
            </w:tcBorders>
            <w:shd w:val="clear" w:color="auto" w:fill="auto"/>
            <w:vAlign w:val="center"/>
            <w:hideMark/>
          </w:tcPr>
          <w:p w14:paraId="19BFC7F3"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chrX:17000001</w:t>
            </w:r>
            <w:proofErr w:type="gramEnd"/>
            <w:r w:rsidRPr="007107AC">
              <w:rPr>
                <w:rFonts w:ascii="Times New Roman" w:eastAsia="Times New Roman" w:hAnsi="Times New Roman"/>
                <w:color w:val="000000"/>
                <w:szCs w:val="24"/>
                <w:lang w:eastAsia="en-GB"/>
              </w:rPr>
              <w:t>-17500001</w:t>
            </w:r>
          </w:p>
        </w:tc>
        <w:tc>
          <w:tcPr>
            <w:tcW w:w="1394" w:type="dxa"/>
            <w:tcBorders>
              <w:top w:val="nil"/>
              <w:left w:val="nil"/>
              <w:bottom w:val="nil"/>
              <w:right w:val="nil"/>
            </w:tcBorders>
            <w:shd w:val="clear" w:color="auto" w:fill="auto"/>
            <w:vAlign w:val="center"/>
            <w:hideMark/>
          </w:tcPr>
          <w:p w14:paraId="6D6671AB"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0006</w:t>
            </w:r>
          </w:p>
        </w:tc>
        <w:tc>
          <w:tcPr>
            <w:tcW w:w="1152" w:type="dxa"/>
            <w:tcBorders>
              <w:top w:val="nil"/>
              <w:left w:val="nil"/>
              <w:bottom w:val="nil"/>
              <w:right w:val="nil"/>
            </w:tcBorders>
            <w:shd w:val="clear" w:color="auto" w:fill="auto"/>
            <w:vAlign w:val="center"/>
            <w:hideMark/>
          </w:tcPr>
          <w:p w14:paraId="0E23966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0991</w:t>
            </w:r>
          </w:p>
        </w:tc>
        <w:tc>
          <w:tcPr>
            <w:tcW w:w="276" w:type="dxa"/>
            <w:tcBorders>
              <w:top w:val="nil"/>
              <w:left w:val="nil"/>
              <w:bottom w:val="nil"/>
              <w:right w:val="nil"/>
            </w:tcBorders>
            <w:shd w:val="clear" w:color="auto" w:fill="auto"/>
            <w:vAlign w:val="center"/>
            <w:hideMark/>
          </w:tcPr>
          <w:p w14:paraId="064D827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C320FE6" w14:textId="77777777" w:rsidTr="00933377">
        <w:trPr>
          <w:trHeight w:val="312"/>
        </w:trPr>
        <w:tc>
          <w:tcPr>
            <w:tcW w:w="4084" w:type="dxa"/>
            <w:tcBorders>
              <w:top w:val="nil"/>
              <w:left w:val="nil"/>
              <w:bottom w:val="nil"/>
              <w:right w:val="nil"/>
            </w:tcBorders>
            <w:shd w:val="clear" w:color="auto" w:fill="auto"/>
            <w:vAlign w:val="center"/>
            <w:hideMark/>
          </w:tcPr>
          <w:p w14:paraId="38C00211"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chrX:55500001</w:t>
            </w:r>
            <w:proofErr w:type="gramEnd"/>
            <w:r w:rsidRPr="007107AC">
              <w:rPr>
                <w:rFonts w:ascii="Times New Roman" w:eastAsia="Times New Roman" w:hAnsi="Times New Roman"/>
                <w:color w:val="000000"/>
                <w:szCs w:val="24"/>
                <w:lang w:eastAsia="en-GB"/>
              </w:rPr>
              <w:t>-56000001</w:t>
            </w:r>
          </w:p>
        </w:tc>
        <w:tc>
          <w:tcPr>
            <w:tcW w:w="1394" w:type="dxa"/>
            <w:tcBorders>
              <w:top w:val="nil"/>
              <w:left w:val="nil"/>
              <w:bottom w:val="nil"/>
              <w:right w:val="nil"/>
            </w:tcBorders>
            <w:shd w:val="clear" w:color="auto" w:fill="auto"/>
            <w:vAlign w:val="center"/>
            <w:hideMark/>
          </w:tcPr>
          <w:p w14:paraId="391C15C0"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0011</w:t>
            </w:r>
          </w:p>
        </w:tc>
        <w:tc>
          <w:tcPr>
            <w:tcW w:w="1152" w:type="dxa"/>
            <w:tcBorders>
              <w:top w:val="nil"/>
              <w:left w:val="nil"/>
              <w:bottom w:val="nil"/>
              <w:right w:val="nil"/>
            </w:tcBorders>
            <w:shd w:val="clear" w:color="auto" w:fill="auto"/>
            <w:vAlign w:val="center"/>
            <w:hideMark/>
          </w:tcPr>
          <w:p w14:paraId="057B3CD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2046</w:t>
            </w:r>
          </w:p>
        </w:tc>
        <w:tc>
          <w:tcPr>
            <w:tcW w:w="276" w:type="dxa"/>
            <w:tcBorders>
              <w:top w:val="nil"/>
              <w:left w:val="nil"/>
              <w:bottom w:val="nil"/>
              <w:right w:val="nil"/>
            </w:tcBorders>
            <w:shd w:val="clear" w:color="auto" w:fill="auto"/>
            <w:vAlign w:val="center"/>
            <w:hideMark/>
          </w:tcPr>
          <w:p w14:paraId="63D9F8FE"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76B4CA4" w14:textId="77777777" w:rsidTr="00933377">
        <w:trPr>
          <w:trHeight w:val="312"/>
        </w:trPr>
        <w:tc>
          <w:tcPr>
            <w:tcW w:w="4084" w:type="dxa"/>
            <w:tcBorders>
              <w:top w:val="nil"/>
              <w:left w:val="nil"/>
              <w:bottom w:val="nil"/>
              <w:right w:val="nil"/>
            </w:tcBorders>
            <w:shd w:val="clear" w:color="auto" w:fill="auto"/>
            <w:vAlign w:val="center"/>
            <w:hideMark/>
          </w:tcPr>
          <w:p w14:paraId="6798CC69"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chrX:90500001</w:t>
            </w:r>
            <w:proofErr w:type="gramEnd"/>
            <w:r w:rsidRPr="007107AC">
              <w:rPr>
                <w:rFonts w:ascii="Times New Roman" w:eastAsia="Times New Roman" w:hAnsi="Times New Roman"/>
                <w:color w:val="000000"/>
                <w:szCs w:val="24"/>
                <w:lang w:eastAsia="en-GB"/>
              </w:rPr>
              <w:t>-91000001</w:t>
            </w:r>
          </w:p>
        </w:tc>
        <w:tc>
          <w:tcPr>
            <w:tcW w:w="1394" w:type="dxa"/>
            <w:tcBorders>
              <w:top w:val="nil"/>
              <w:left w:val="nil"/>
              <w:bottom w:val="nil"/>
              <w:right w:val="nil"/>
            </w:tcBorders>
            <w:shd w:val="clear" w:color="auto" w:fill="auto"/>
            <w:vAlign w:val="center"/>
            <w:hideMark/>
          </w:tcPr>
          <w:p w14:paraId="6BE6BA8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0005</w:t>
            </w:r>
          </w:p>
        </w:tc>
        <w:tc>
          <w:tcPr>
            <w:tcW w:w="1152" w:type="dxa"/>
            <w:tcBorders>
              <w:top w:val="nil"/>
              <w:left w:val="nil"/>
              <w:bottom w:val="nil"/>
              <w:right w:val="nil"/>
            </w:tcBorders>
            <w:shd w:val="clear" w:color="auto" w:fill="auto"/>
            <w:vAlign w:val="center"/>
            <w:hideMark/>
          </w:tcPr>
          <w:p w14:paraId="0D8E937B"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0991</w:t>
            </w:r>
          </w:p>
        </w:tc>
        <w:tc>
          <w:tcPr>
            <w:tcW w:w="276" w:type="dxa"/>
            <w:tcBorders>
              <w:top w:val="nil"/>
              <w:left w:val="nil"/>
              <w:bottom w:val="nil"/>
              <w:right w:val="nil"/>
            </w:tcBorders>
            <w:shd w:val="clear" w:color="auto" w:fill="auto"/>
            <w:vAlign w:val="center"/>
            <w:hideMark/>
          </w:tcPr>
          <w:p w14:paraId="31BC7F45"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E47A8DD" w14:textId="77777777" w:rsidTr="00933377">
        <w:trPr>
          <w:trHeight w:val="312"/>
        </w:trPr>
        <w:tc>
          <w:tcPr>
            <w:tcW w:w="4084" w:type="dxa"/>
            <w:tcBorders>
              <w:top w:val="nil"/>
              <w:left w:val="nil"/>
              <w:bottom w:val="nil"/>
              <w:right w:val="nil"/>
            </w:tcBorders>
            <w:shd w:val="clear" w:color="auto" w:fill="auto"/>
            <w:vAlign w:val="center"/>
            <w:hideMark/>
          </w:tcPr>
          <w:p w14:paraId="5A67E97F"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chrY:7000001</w:t>
            </w:r>
            <w:proofErr w:type="gramEnd"/>
            <w:r w:rsidRPr="007107AC">
              <w:rPr>
                <w:rFonts w:ascii="Times New Roman" w:eastAsia="Times New Roman" w:hAnsi="Times New Roman"/>
                <w:color w:val="000000"/>
                <w:szCs w:val="24"/>
                <w:lang w:eastAsia="en-GB"/>
              </w:rPr>
              <w:t xml:space="preserve">-7500001    </w:t>
            </w:r>
          </w:p>
        </w:tc>
        <w:tc>
          <w:tcPr>
            <w:tcW w:w="1394" w:type="dxa"/>
            <w:tcBorders>
              <w:top w:val="nil"/>
              <w:left w:val="nil"/>
              <w:bottom w:val="nil"/>
              <w:right w:val="nil"/>
            </w:tcBorders>
            <w:shd w:val="clear" w:color="auto" w:fill="auto"/>
            <w:vAlign w:val="center"/>
            <w:hideMark/>
          </w:tcPr>
          <w:p w14:paraId="5F7596A2"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1000</w:t>
            </w:r>
          </w:p>
        </w:tc>
        <w:tc>
          <w:tcPr>
            <w:tcW w:w="1152" w:type="dxa"/>
            <w:tcBorders>
              <w:top w:val="nil"/>
              <w:left w:val="nil"/>
              <w:bottom w:val="nil"/>
              <w:right w:val="nil"/>
            </w:tcBorders>
            <w:shd w:val="clear" w:color="auto" w:fill="auto"/>
            <w:vAlign w:val="center"/>
            <w:hideMark/>
          </w:tcPr>
          <w:p w14:paraId="3D20BB77"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0121</w:t>
            </w:r>
          </w:p>
        </w:tc>
        <w:tc>
          <w:tcPr>
            <w:tcW w:w="276" w:type="dxa"/>
            <w:tcBorders>
              <w:top w:val="nil"/>
              <w:left w:val="nil"/>
              <w:bottom w:val="nil"/>
              <w:right w:val="nil"/>
            </w:tcBorders>
            <w:shd w:val="clear" w:color="auto" w:fill="auto"/>
            <w:vAlign w:val="center"/>
            <w:hideMark/>
          </w:tcPr>
          <w:p w14:paraId="2BC48C50"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7993366" w14:textId="77777777" w:rsidTr="00933377">
        <w:trPr>
          <w:trHeight w:val="312"/>
        </w:trPr>
        <w:tc>
          <w:tcPr>
            <w:tcW w:w="4084" w:type="dxa"/>
            <w:tcBorders>
              <w:top w:val="nil"/>
              <w:left w:val="nil"/>
              <w:bottom w:val="nil"/>
              <w:right w:val="nil"/>
            </w:tcBorders>
            <w:shd w:val="clear" w:color="auto" w:fill="auto"/>
            <w:vAlign w:val="center"/>
            <w:hideMark/>
          </w:tcPr>
          <w:p w14:paraId="0E25EAEC"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chrY:20500001</w:t>
            </w:r>
            <w:proofErr w:type="gramEnd"/>
            <w:r w:rsidRPr="007107AC">
              <w:rPr>
                <w:rFonts w:ascii="Times New Roman" w:eastAsia="Times New Roman" w:hAnsi="Times New Roman"/>
                <w:color w:val="000000"/>
                <w:szCs w:val="24"/>
                <w:lang w:eastAsia="en-GB"/>
              </w:rPr>
              <w:t xml:space="preserve">-21000001    </w:t>
            </w:r>
          </w:p>
        </w:tc>
        <w:tc>
          <w:tcPr>
            <w:tcW w:w="1394" w:type="dxa"/>
            <w:tcBorders>
              <w:top w:val="nil"/>
              <w:left w:val="nil"/>
              <w:bottom w:val="nil"/>
              <w:right w:val="nil"/>
            </w:tcBorders>
            <w:shd w:val="clear" w:color="auto" w:fill="auto"/>
            <w:vAlign w:val="center"/>
            <w:hideMark/>
          </w:tcPr>
          <w:p w14:paraId="5FB221E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1000</w:t>
            </w:r>
          </w:p>
        </w:tc>
        <w:tc>
          <w:tcPr>
            <w:tcW w:w="1152" w:type="dxa"/>
            <w:tcBorders>
              <w:top w:val="nil"/>
              <w:left w:val="nil"/>
              <w:bottom w:val="nil"/>
              <w:right w:val="nil"/>
            </w:tcBorders>
            <w:shd w:val="clear" w:color="auto" w:fill="auto"/>
            <w:vAlign w:val="center"/>
            <w:hideMark/>
          </w:tcPr>
          <w:p w14:paraId="4FCB36F1"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0042</w:t>
            </w:r>
          </w:p>
        </w:tc>
        <w:tc>
          <w:tcPr>
            <w:tcW w:w="276" w:type="dxa"/>
            <w:tcBorders>
              <w:top w:val="nil"/>
              <w:left w:val="nil"/>
              <w:bottom w:val="nil"/>
              <w:right w:val="nil"/>
            </w:tcBorders>
            <w:shd w:val="clear" w:color="auto" w:fill="auto"/>
            <w:vAlign w:val="center"/>
            <w:hideMark/>
          </w:tcPr>
          <w:p w14:paraId="420792D8"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E529FA8" w14:textId="77777777" w:rsidTr="00933377">
        <w:trPr>
          <w:trHeight w:val="312"/>
        </w:trPr>
        <w:tc>
          <w:tcPr>
            <w:tcW w:w="6906" w:type="dxa"/>
            <w:gridSpan w:val="4"/>
            <w:tcBorders>
              <w:top w:val="nil"/>
              <w:left w:val="nil"/>
              <w:bottom w:val="nil"/>
              <w:right w:val="nil"/>
            </w:tcBorders>
            <w:shd w:val="clear" w:color="auto" w:fill="auto"/>
            <w:vAlign w:val="center"/>
            <w:hideMark/>
          </w:tcPr>
          <w:p w14:paraId="0B559C1C" w14:textId="77777777" w:rsidR="00403BAC" w:rsidRPr="007107AC" w:rsidRDefault="00403BAC" w:rsidP="00933377">
            <w:pPr>
              <w:rPr>
                <w:rFonts w:ascii="Times New Roman" w:eastAsia="Times New Roman" w:hAnsi="Times New Roman"/>
                <w:i/>
                <w:iCs/>
                <w:color w:val="000000"/>
                <w:szCs w:val="24"/>
                <w:lang w:val="en-GB" w:eastAsia="en-GB"/>
              </w:rPr>
            </w:pPr>
          </w:p>
        </w:tc>
      </w:tr>
      <w:tr w:rsidR="00403BAC" w:rsidRPr="007107AC" w14:paraId="6079CFD6" w14:textId="77777777" w:rsidTr="00933377">
        <w:trPr>
          <w:trHeight w:val="312"/>
        </w:trPr>
        <w:tc>
          <w:tcPr>
            <w:tcW w:w="6906" w:type="dxa"/>
            <w:gridSpan w:val="4"/>
            <w:tcBorders>
              <w:top w:val="nil"/>
              <w:left w:val="nil"/>
              <w:bottom w:val="nil"/>
              <w:right w:val="nil"/>
            </w:tcBorders>
            <w:shd w:val="clear" w:color="auto" w:fill="auto"/>
            <w:vAlign w:val="center"/>
            <w:hideMark/>
          </w:tcPr>
          <w:p w14:paraId="72C3E6CA"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All Deletions</w:t>
            </w:r>
          </w:p>
        </w:tc>
      </w:tr>
      <w:tr w:rsidR="00403BAC" w:rsidRPr="007107AC" w14:paraId="6E22C4EB" w14:textId="77777777" w:rsidTr="00933377">
        <w:trPr>
          <w:trHeight w:val="312"/>
        </w:trPr>
        <w:tc>
          <w:tcPr>
            <w:tcW w:w="4084" w:type="dxa"/>
            <w:tcBorders>
              <w:top w:val="nil"/>
              <w:left w:val="nil"/>
              <w:bottom w:val="nil"/>
              <w:right w:val="nil"/>
            </w:tcBorders>
            <w:shd w:val="clear" w:color="auto" w:fill="auto"/>
            <w:vAlign w:val="center"/>
            <w:hideMark/>
          </w:tcPr>
          <w:p w14:paraId="3C2739B5"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en-GB" w:eastAsia="en-GB"/>
              </w:rPr>
              <w:t>CSMD1</w:t>
            </w:r>
          </w:p>
        </w:tc>
        <w:tc>
          <w:tcPr>
            <w:tcW w:w="1394" w:type="dxa"/>
            <w:tcBorders>
              <w:top w:val="nil"/>
              <w:left w:val="nil"/>
              <w:bottom w:val="nil"/>
              <w:right w:val="nil"/>
            </w:tcBorders>
            <w:shd w:val="clear" w:color="auto" w:fill="auto"/>
            <w:vAlign w:val="center"/>
            <w:hideMark/>
          </w:tcPr>
          <w:p w14:paraId="47DD9CF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en-GB" w:eastAsia="en-GB"/>
              </w:rPr>
              <w:t>0</w:t>
            </w:r>
            <w:r>
              <w:rPr>
                <w:rFonts w:ascii="Times New Roman" w:eastAsia="Times New Roman" w:hAnsi="Times New Roman"/>
                <w:color w:val="000000"/>
                <w:szCs w:val="24"/>
                <w:lang w:val="en-GB" w:eastAsia="en-GB"/>
              </w:rPr>
              <w:t>.</w:t>
            </w:r>
            <w:r w:rsidRPr="007107AC">
              <w:rPr>
                <w:rFonts w:ascii="Times New Roman" w:eastAsia="Times New Roman" w:hAnsi="Times New Roman"/>
                <w:color w:val="000000"/>
                <w:szCs w:val="24"/>
                <w:lang w:val="en-GB" w:eastAsia="en-GB"/>
              </w:rPr>
              <w:t>0009</w:t>
            </w:r>
          </w:p>
        </w:tc>
        <w:tc>
          <w:tcPr>
            <w:tcW w:w="1152" w:type="dxa"/>
            <w:tcBorders>
              <w:top w:val="nil"/>
              <w:left w:val="nil"/>
              <w:bottom w:val="nil"/>
              <w:right w:val="nil"/>
            </w:tcBorders>
            <w:shd w:val="clear" w:color="auto" w:fill="auto"/>
            <w:vAlign w:val="center"/>
            <w:hideMark/>
          </w:tcPr>
          <w:p w14:paraId="1BDC4D4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en-GB" w:eastAsia="en-GB"/>
              </w:rPr>
              <w:t>0</w:t>
            </w:r>
            <w:r>
              <w:rPr>
                <w:rFonts w:ascii="Times New Roman" w:eastAsia="Times New Roman" w:hAnsi="Times New Roman"/>
                <w:color w:val="000000"/>
                <w:szCs w:val="24"/>
                <w:lang w:val="en-GB" w:eastAsia="en-GB"/>
              </w:rPr>
              <w:t>.</w:t>
            </w:r>
            <w:r w:rsidRPr="007107AC">
              <w:rPr>
                <w:rFonts w:ascii="Times New Roman" w:eastAsia="Times New Roman" w:hAnsi="Times New Roman"/>
                <w:color w:val="000000"/>
                <w:szCs w:val="24"/>
                <w:lang w:val="en-GB" w:eastAsia="en-GB"/>
              </w:rPr>
              <w:t>0313</w:t>
            </w:r>
          </w:p>
        </w:tc>
        <w:tc>
          <w:tcPr>
            <w:tcW w:w="276" w:type="dxa"/>
            <w:tcBorders>
              <w:top w:val="nil"/>
              <w:left w:val="nil"/>
              <w:bottom w:val="nil"/>
              <w:right w:val="nil"/>
            </w:tcBorders>
            <w:shd w:val="clear" w:color="auto" w:fill="auto"/>
            <w:vAlign w:val="center"/>
            <w:hideMark/>
          </w:tcPr>
          <w:p w14:paraId="6D8DA5E9"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73440719" w14:textId="77777777" w:rsidTr="00933377">
        <w:trPr>
          <w:trHeight w:val="312"/>
        </w:trPr>
        <w:tc>
          <w:tcPr>
            <w:tcW w:w="4084" w:type="dxa"/>
            <w:tcBorders>
              <w:top w:val="nil"/>
              <w:left w:val="nil"/>
              <w:bottom w:val="nil"/>
              <w:right w:val="nil"/>
            </w:tcBorders>
            <w:shd w:val="clear" w:color="auto" w:fill="auto"/>
            <w:vAlign w:val="center"/>
            <w:hideMark/>
          </w:tcPr>
          <w:p w14:paraId="46E94D27"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en-GB" w:eastAsia="en-GB"/>
              </w:rPr>
              <w:t xml:space="preserve">EDA </w:t>
            </w:r>
          </w:p>
        </w:tc>
        <w:tc>
          <w:tcPr>
            <w:tcW w:w="1394" w:type="dxa"/>
            <w:tcBorders>
              <w:top w:val="nil"/>
              <w:left w:val="nil"/>
              <w:bottom w:val="nil"/>
              <w:right w:val="nil"/>
            </w:tcBorders>
            <w:shd w:val="clear" w:color="auto" w:fill="auto"/>
            <w:vAlign w:val="center"/>
            <w:hideMark/>
          </w:tcPr>
          <w:p w14:paraId="7F41ACA7"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en-GB" w:eastAsia="en-GB"/>
              </w:rPr>
              <w:t>0</w:t>
            </w:r>
            <w:r>
              <w:rPr>
                <w:rFonts w:ascii="Times New Roman" w:eastAsia="Times New Roman" w:hAnsi="Times New Roman"/>
                <w:color w:val="000000"/>
                <w:szCs w:val="24"/>
                <w:lang w:val="en-GB" w:eastAsia="en-GB"/>
              </w:rPr>
              <w:t>.</w:t>
            </w:r>
            <w:r w:rsidRPr="007107AC">
              <w:rPr>
                <w:rFonts w:ascii="Times New Roman" w:eastAsia="Times New Roman" w:hAnsi="Times New Roman"/>
                <w:color w:val="000000"/>
                <w:szCs w:val="24"/>
                <w:lang w:val="en-GB" w:eastAsia="en-GB"/>
              </w:rPr>
              <w:t>0027</w:t>
            </w:r>
          </w:p>
        </w:tc>
        <w:tc>
          <w:tcPr>
            <w:tcW w:w="1152" w:type="dxa"/>
            <w:tcBorders>
              <w:top w:val="nil"/>
              <w:left w:val="nil"/>
              <w:bottom w:val="nil"/>
              <w:right w:val="nil"/>
            </w:tcBorders>
            <w:shd w:val="clear" w:color="auto" w:fill="auto"/>
            <w:vAlign w:val="center"/>
            <w:hideMark/>
          </w:tcPr>
          <w:p w14:paraId="15897A8E"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en-GB" w:eastAsia="en-GB"/>
              </w:rPr>
              <w:t>0</w:t>
            </w:r>
            <w:r>
              <w:rPr>
                <w:rFonts w:ascii="Times New Roman" w:eastAsia="Times New Roman" w:hAnsi="Times New Roman"/>
                <w:color w:val="000000"/>
                <w:szCs w:val="24"/>
                <w:lang w:val="en-GB" w:eastAsia="en-GB"/>
              </w:rPr>
              <w:t>.</w:t>
            </w:r>
            <w:r w:rsidRPr="007107AC">
              <w:rPr>
                <w:rFonts w:ascii="Times New Roman" w:eastAsia="Times New Roman" w:hAnsi="Times New Roman"/>
                <w:color w:val="000000"/>
                <w:szCs w:val="24"/>
                <w:lang w:val="en-GB" w:eastAsia="en-GB"/>
              </w:rPr>
              <w:t>1173</w:t>
            </w:r>
          </w:p>
        </w:tc>
        <w:tc>
          <w:tcPr>
            <w:tcW w:w="276" w:type="dxa"/>
            <w:tcBorders>
              <w:top w:val="nil"/>
              <w:left w:val="nil"/>
              <w:bottom w:val="nil"/>
              <w:right w:val="nil"/>
            </w:tcBorders>
            <w:shd w:val="clear" w:color="auto" w:fill="auto"/>
            <w:vAlign w:val="center"/>
            <w:hideMark/>
          </w:tcPr>
          <w:p w14:paraId="562F650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B9B1083" w14:textId="77777777" w:rsidTr="00933377">
        <w:trPr>
          <w:trHeight w:val="312"/>
        </w:trPr>
        <w:tc>
          <w:tcPr>
            <w:tcW w:w="4084" w:type="dxa"/>
            <w:tcBorders>
              <w:top w:val="nil"/>
              <w:left w:val="nil"/>
              <w:bottom w:val="nil"/>
              <w:right w:val="nil"/>
            </w:tcBorders>
            <w:shd w:val="clear" w:color="auto" w:fill="auto"/>
            <w:vAlign w:val="center"/>
            <w:hideMark/>
          </w:tcPr>
          <w:p w14:paraId="13D13B74"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en-GB" w:eastAsia="en-GB"/>
              </w:rPr>
              <w:lastRenderedPageBreak/>
              <w:t>TAF7L</w:t>
            </w:r>
          </w:p>
        </w:tc>
        <w:tc>
          <w:tcPr>
            <w:tcW w:w="1394" w:type="dxa"/>
            <w:tcBorders>
              <w:top w:val="nil"/>
              <w:left w:val="nil"/>
              <w:bottom w:val="nil"/>
              <w:right w:val="nil"/>
            </w:tcBorders>
            <w:shd w:val="clear" w:color="auto" w:fill="auto"/>
            <w:vAlign w:val="center"/>
            <w:hideMark/>
          </w:tcPr>
          <w:p w14:paraId="5CE27DD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en-GB" w:eastAsia="en-GB"/>
              </w:rPr>
              <w:t>0</w:t>
            </w:r>
            <w:r>
              <w:rPr>
                <w:rFonts w:ascii="Times New Roman" w:eastAsia="Times New Roman" w:hAnsi="Times New Roman"/>
                <w:color w:val="000000"/>
                <w:szCs w:val="24"/>
                <w:lang w:val="en-GB" w:eastAsia="en-GB"/>
              </w:rPr>
              <w:t>.</w:t>
            </w:r>
            <w:r w:rsidRPr="007107AC">
              <w:rPr>
                <w:rFonts w:ascii="Times New Roman" w:eastAsia="Times New Roman" w:hAnsi="Times New Roman"/>
                <w:color w:val="000000"/>
                <w:szCs w:val="24"/>
                <w:lang w:val="en-GB" w:eastAsia="en-GB"/>
              </w:rPr>
              <w:t>0030</w:t>
            </w:r>
          </w:p>
        </w:tc>
        <w:tc>
          <w:tcPr>
            <w:tcW w:w="1152" w:type="dxa"/>
            <w:tcBorders>
              <w:top w:val="nil"/>
              <w:left w:val="nil"/>
              <w:bottom w:val="nil"/>
              <w:right w:val="nil"/>
            </w:tcBorders>
            <w:shd w:val="clear" w:color="auto" w:fill="auto"/>
            <w:vAlign w:val="center"/>
            <w:hideMark/>
          </w:tcPr>
          <w:p w14:paraId="7803BEB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en-GB" w:eastAsia="en-GB"/>
              </w:rPr>
              <w:t>0</w:t>
            </w:r>
            <w:r>
              <w:rPr>
                <w:rFonts w:ascii="Times New Roman" w:eastAsia="Times New Roman" w:hAnsi="Times New Roman"/>
                <w:color w:val="000000"/>
                <w:szCs w:val="24"/>
                <w:lang w:val="en-GB" w:eastAsia="en-GB"/>
              </w:rPr>
              <w:t>.</w:t>
            </w:r>
            <w:r w:rsidRPr="007107AC">
              <w:rPr>
                <w:rFonts w:ascii="Times New Roman" w:eastAsia="Times New Roman" w:hAnsi="Times New Roman"/>
                <w:color w:val="000000"/>
                <w:szCs w:val="24"/>
                <w:lang w:val="en-GB" w:eastAsia="en-GB"/>
              </w:rPr>
              <w:t>1340</w:t>
            </w:r>
          </w:p>
        </w:tc>
        <w:tc>
          <w:tcPr>
            <w:tcW w:w="276" w:type="dxa"/>
            <w:tcBorders>
              <w:top w:val="nil"/>
              <w:left w:val="nil"/>
              <w:bottom w:val="nil"/>
              <w:right w:val="nil"/>
            </w:tcBorders>
            <w:shd w:val="clear" w:color="auto" w:fill="auto"/>
            <w:vAlign w:val="center"/>
            <w:hideMark/>
          </w:tcPr>
          <w:p w14:paraId="42B818C5"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B5A3EA7" w14:textId="77777777" w:rsidTr="00933377">
        <w:trPr>
          <w:trHeight w:val="312"/>
        </w:trPr>
        <w:tc>
          <w:tcPr>
            <w:tcW w:w="4084" w:type="dxa"/>
            <w:tcBorders>
              <w:top w:val="nil"/>
              <w:left w:val="nil"/>
              <w:bottom w:val="nil"/>
              <w:right w:val="nil"/>
            </w:tcBorders>
            <w:shd w:val="clear" w:color="auto" w:fill="auto"/>
            <w:vAlign w:val="center"/>
            <w:hideMark/>
          </w:tcPr>
          <w:p w14:paraId="76D54E59"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chr2:97000001</w:t>
            </w:r>
            <w:proofErr w:type="gramEnd"/>
            <w:r w:rsidRPr="007107AC">
              <w:rPr>
                <w:rFonts w:ascii="Times New Roman" w:eastAsia="Times New Roman" w:hAnsi="Times New Roman"/>
                <w:color w:val="000000"/>
                <w:szCs w:val="24"/>
                <w:lang w:eastAsia="en-GB"/>
              </w:rPr>
              <w:t xml:space="preserve">-97500001    </w:t>
            </w:r>
          </w:p>
        </w:tc>
        <w:tc>
          <w:tcPr>
            <w:tcW w:w="1394" w:type="dxa"/>
            <w:tcBorders>
              <w:top w:val="nil"/>
              <w:left w:val="nil"/>
              <w:bottom w:val="nil"/>
              <w:right w:val="nil"/>
            </w:tcBorders>
            <w:shd w:val="clear" w:color="auto" w:fill="auto"/>
            <w:vAlign w:val="center"/>
            <w:hideMark/>
          </w:tcPr>
          <w:p w14:paraId="702BA79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0111</w:t>
            </w:r>
          </w:p>
        </w:tc>
        <w:tc>
          <w:tcPr>
            <w:tcW w:w="1152" w:type="dxa"/>
            <w:tcBorders>
              <w:top w:val="nil"/>
              <w:left w:val="nil"/>
              <w:bottom w:val="nil"/>
              <w:right w:val="nil"/>
            </w:tcBorders>
            <w:shd w:val="clear" w:color="auto" w:fill="auto"/>
            <w:vAlign w:val="center"/>
            <w:hideMark/>
          </w:tcPr>
          <w:p w14:paraId="55C91E0D"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1756</w:t>
            </w:r>
          </w:p>
        </w:tc>
        <w:tc>
          <w:tcPr>
            <w:tcW w:w="276" w:type="dxa"/>
            <w:tcBorders>
              <w:top w:val="nil"/>
              <w:left w:val="nil"/>
              <w:bottom w:val="nil"/>
              <w:right w:val="nil"/>
            </w:tcBorders>
            <w:shd w:val="clear" w:color="auto" w:fill="auto"/>
            <w:vAlign w:val="center"/>
            <w:hideMark/>
          </w:tcPr>
          <w:p w14:paraId="1F92BC9B"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3E80D01" w14:textId="77777777" w:rsidTr="00933377">
        <w:trPr>
          <w:trHeight w:val="312"/>
        </w:trPr>
        <w:tc>
          <w:tcPr>
            <w:tcW w:w="4084" w:type="dxa"/>
            <w:tcBorders>
              <w:top w:val="nil"/>
              <w:left w:val="nil"/>
              <w:bottom w:val="nil"/>
              <w:right w:val="nil"/>
            </w:tcBorders>
            <w:shd w:val="clear" w:color="auto" w:fill="auto"/>
            <w:vAlign w:val="center"/>
            <w:hideMark/>
          </w:tcPr>
          <w:p w14:paraId="30227D49"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chr3:76000001</w:t>
            </w:r>
            <w:proofErr w:type="gramEnd"/>
            <w:r w:rsidRPr="007107AC">
              <w:rPr>
                <w:rFonts w:ascii="Times New Roman" w:eastAsia="Times New Roman" w:hAnsi="Times New Roman"/>
                <w:color w:val="000000"/>
                <w:szCs w:val="24"/>
                <w:lang w:eastAsia="en-GB"/>
              </w:rPr>
              <w:t xml:space="preserve">-76500001   </w:t>
            </w:r>
          </w:p>
        </w:tc>
        <w:tc>
          <w:tcPr>
            <w:tcW w:w="1394" w:type="dxa"/>
            <w:tcBorders>
              <w:top w:val="nil"/>
              <w:left w:val="nil"/>
              <w:bottom w:val="nil"/>
              <w:right w:val="nil"/>
            </w:tcBorders>
            <w:shd w:val="clear" w:color="auto" w:fill="auto"/>
            <w:vAlign w:val="center"/>
            <w:hideMark/>
          </w:tcPr>
          <w:p w14:paraId="362D339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0041</w:t>
            </w:r>
          </w:p>
        </w:tc>
        <w:tc>
          <w:tcPr>
            <w:tcW w:w="1152" w:type="dxa"/>
            <w:tcBorders>
              <w:top w:val="nil"/>
              <w:left w:val="nil"/>
              <w:bottom w:val="nil"/>
              <w:right w:val="nil"/>
            </w:tcBorders>
            <w:shd w:val="clear" w:color="auto" w:fill="auto"/>
            <w:vAlign w:val="center"/>
            <w:hideMark/>
          </w:tcPr>
          <w:p w14:paraId="7F20C1B4"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4756</w:t>
            </w:r>
          </w:p>
        </w:tc>
        <w:tc>
          <w:tcPr>
            <w:tcW w:w="276" w:type="dxa"/>
            <w:tcBorders>
              <w:top w:val="nil"/>
              <w:left w:val="nil"/>
              <w:bottom w:val="nil"/>
              <w:right w:val="nil"/>
            </w:tcBorders>
            <w:shd w:val="clear" w:color="auto" w:fill="auto"/>
            <w:vAlign w:val="center"/>
            <w:hideMark/>
          </w:tcPr>
          <w:p w14:paraId="26B409C8"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BE062AD" w14:textId="77777777" w:rsidTr="00933377">
        <w:trPr>
          <w:trHeight w:val="312"/>
        </w:trPr>
        <w:tc>
          <w:tcPr>
            <w:tcW w:w="4084" w:type="dxa"/>
            <w:tcBorders>
              <w:top w:val="nil"/>
              <w:left w:val="nil"/>
              <w:bottom w:val="nil"/>
              <w:right w:val="nil"/>
            </w:tcBorders>
            <w:shd w:val="clear" w:color="auto" w:fill="auto"/>
            <w:vAlign w:val="center"/>
            <w:hideMark/>
          </w:tcPr>
          <w:p w14:paraId="5847C6EA"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chr3:127000001</w:t>
            </w:r>
            <w:proofErr w:type="gramEnd"/>
            <w:r w:rsidRPr="007107AC">
              <w:rPr>
                <w:rFonts w:ascii="Times New Roman" w:eastAsia="Times New Roman" w:hAnsi="Times New Roman"/>
                <w:color w:val="000000"/>
                <w:szCs w:val="24"/>
                <w:lang w:eastAsia="en-GB"/>
              </w:rPr>
              <w:t xml:space="preserve">-127500001    </w:t>
            </w:r>
          </w:p>
        </w:tc>
        <w:tc>
          <w:tcPr>
            <w:tcW w:w="1394" w:type="dxa"/>
            <w:tcBorders>
              <w:top w:val="nil"/>
              <w:left w:val="nil"/>
              <w:bottom w:val="nil"/>
              <w:right w:val="nil"/>
            </w:tcBorders>
            <w:shd w:val="clear" w:color="auto" w:fill="auto"/>
            <w:vAlign w:val="center"/>
            <w:hideMark/>
          </w:tcPr>
          <w:p w14:paraId="54A6D9E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1000</w:t>
            </w:r>
          </w:p>
        </w:tc>
        <w:tc>
          <w:tcPr>
            <w:tcW w:w="1152" w:type="dxa"/>
            <w:tcBorders>
              <w:top w:val="nil"/>
              <w:left w:val="nil"/>
              <w:bottom w:val="nil"/>
              <w:right w:val="nil"/>
            </w:tcBorders>
            <w:shd w:val="clear" w:color="auto" w:fill="auto"/>
            <w:vAlign w:val="center"/>
            <w:hideMark/>
          </w:tcPr>
          <w:p w14:paraId="20020CB2"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0005</w:t>
            </w:r>
          </w:p>
        </w:tc>
        <w:tc>
          <w:tcPr>
            <w:tcW w:w="276" w:type="dxa"/>
            <w:tcBorders>
              <w:top w:val="nil"/>
              <w:left w:val="nil"/>
              <w:bottom w:val="nil"/>
              <w:right w:val="nil"/>
            </w:tcBorders>
            <w:shd w:val="clear" w:color="auto" w:fill="auto"/>
            <w:vAlign w:val="center"/>
            <w:hideMark/>
          </w:tcPr>
          <w:p w14:paraId="09ADCEB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74C21E44" w14:textId="77777777" w:rsidTr="00933377">
        <w:trPr>
          <w:trHeight w:val="312"/>
        </w:trPr>
        <w:tc>
          <w:tcPr>
            <w:tcW w:w="4084" w:type="dxa"/>
            <w:tcBorders>
              <w:top w:val="nil"/>
              <w:left w:val="nil"/>
              <w:bottom w:val="nil"/>
              <w:right w:val="nil"/>
            </w:tcBorders>
            <w:shd w:val="clear" w:color="auto" w:fill="auto"/>
            <w:vAlign w:val="center"/>
            <w:hideMark/>
          </w:tcPr>
          <w:p w14:paraId="1A366E07"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chr4:168500001</w:t>
            </w:r>
            <w:proofErr w:type="gramEnd"/>
            <w:r w:rsidRPr="007107AC">
              <w:rPr>
                <w:rFonts w:ascii="Times New Roman" w:eastAsia="Times New Roman" w:hAnsi="Times New Roman"/>
                <w:color w:val="000000"/>
                <w:szCs w:val="24"/>
                <w:lang w:eastAsia="en-GB"/>
              </w:rPr>
              <w:t xml:space="preserve">-169000001   </w:t>
            </w:r>
          </w:p>
        </w:tc>
        <w:tc>
          <w:tcPr>
            <w:tcW w:w="1394" w:type="dxa"/>
            <w:tcBorders>
              <w:top w:val="nil"/>
              <w:left w:val="nil"/>
              <w:bottom w:val="nil"/>
              <w:right w:val="nil"/>
            </w:tcBorders>
            <w:shd w:val="clear" w:color="auto" w:fill="auto"/>
            <w:vAlign w:val="center"/>
            <w:hideMark/>
          </w:tcPr>
          <w:p w14:paraId="3527BAAA"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0037</w:t>
            </w:r>
          </w:p>
        </w:tc>
        <w:tc>
          <w:tcPr>
            <w:tcW w:w="1152" w:type="dxa"/>
            <w:tcBorders>
              <w:top w:val="nil"/>
              <w:left w:val="nil"/>
              <w:bottom w:val="nil"/>
              <w:right w:val="nil"/>
            </w:tcBorders>
            <w:shd w:val="clear" w:color="auto" w:fill="auto"/>
            <w:vAlign w:val="center"/>
            <w:hideMark/>
          </w:tcPr>
          <w:p w14:paraId="5030E77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4756</w:t>
            </w:r>
          </w:p>
        </w:tc>
        <w:tc>
          <w:tcPr>
            <w:tcW w:w="276" w:type="dxa"/>
            <w:tcBorders>
              <w:top w:val="nil"/>
              <w:left w:val="nil"/>
              <w:bottom w:val="nil"/>
              <w:right w:val="nil"/>
            </w:tcBorders>
            <w:shd w:val="clear" w:color="auto" w:fill="auto"/>
            <w:vAlign w:val="center"/>
            <w:hideMark/>
          </w:tcPr>
          <w:p w14:paraId="7F2CCD04"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7631BFA" w14:textId="77777777" w:rsidTr="00933377">
        <w:trPr>
          <w:trHeight w:val="312"/>
        </w:trPr>
        <w:tc>
          <w:tcPr>
            <w:tcW w:w="4084" w:type="dxa"/>
            <w:tcBorders>
              <w:top w:val="nil"/>
              <w:left w:val="nil"/>
              <w:bottom w:val="nil"/>
              <w:right w:val="nil"/>
            </w:tcBorders>
            <w:shd w:val="clear" w:color="auto" w:fill="auto"/>
            <w:vAlign w:val="center"/>
            <w:hideMark/>
          </w:tcPr>
          <w:p w14:paraId="561014CE"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chr8:3500001</w:t>
            </w:r>
            <w:proofErr w:type="gramEnd"/>
            <w:r w:rsidRPr="007107AC">
              <w:rPr>
                <w:rFonts w:ascii="Times New Roman" w:eastAsia="Times New Roman" w:hAnsi="Times New Roman"/>
                <w:color w:val="000000"/>
                <w:szCs w:val="24"/>
                <w:lang w:eastAsia="en-GB"/>
              </w:rPr>
              <w:t xml:space="preserve">-4000001   </w:t>
            </w:r>
          </w:p>
        </w:tc>
        <w:tc>
          <w:tcPr>
            <w:tcW w:w="1394" w:type="dxa"/>
            <w:tcBorders>
              <w:top w:val="nil"/>
              <w:left w:val="nil"/>
              <w:bottom w:val="nil"/>
              <w:right w:val="nil"/>
            </w:tcBorders>
            <w:shd w:val="clear" w:color="auto" w:fill="auto"/>
            <w:vAlign w:val="center"/>
            <w:hideMark/>
          </w:tcPr>
          <w:p w14:paraId="41FB17A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0006</w:t>
            </w:r>
          </w:p>
        </w:tc>
        <w:tc>
          <w:tcPr>
            <w:tcW w:w="1152" w:type="dxa"/>
            <w:tcBorders>
              <w:top w:val="nil"/>
              <w:left w:val="nil"/>
              <w:bottom w:val="nil"/>
              <w:right w:val="nil"/>
            </w:tcBorders>
            <w:shd w:val="clear" w:color="auto" w:fill="auto"/>
            <w:vAlign w:val="center"/>
            <w:hideMark/>
          </w:tcPr>
          <w:p w14:paraId="58C71BF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1012</w:t>
            </w:r>
          </w:p>
        </w:tc>
        <w:tc>
          <w:tcPr>
            <w:tcW w:w="276" w:type="dxa"/>
            <w:tcBorders>
              <w:top w:val="nil"/>
              <w:left w:val="nil"/>
              <w:bottom w:val="nil"/>
              <w:right w:val="nil"/>
            </w:tcBorders>
            <w:shd w:val="clear" w:color="auto" w:fill="auto"/>
            <w:vAlign w:val="center"/>
            <w:hideMark/>
          </w:tcPr>
          <w:p w14:paraId="69889258"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C6AA03A" w14:textId="77777777" w:rsidTr="00933377">
        <w:trPr>
          <w:trHeight w:val="312"/>
        </w:trPr>
        <w:tc>
          <w:tcPr>
            <w:tcW w:w="4084" w:type="dxa"/>
            <w:tcBorders>
              <w:top w:val="nil"/>
              <w:left w:val="nil"/>
              <w:bottom w:val="nil"/>
              <w:right w:val="nil"/>
            </w:tcBorders>
            <w:shd w:val="clear" w:color="auto" w:fill="auto"/>
            <w:vAlign w:val="center"/>
            <w:hideMark/>
          </w:tcPr>
          <w:p w14:paraId="70350FC6"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chr8:96500001</w:t>
            </w:r>
            <w:proofErr w:type="gramEnd"/>
            <w:r w:rsidRPr="007107AC">
              <w:rPr>
                <w:rFonts w:ascii="Times New Roman" w:eastAsia="Times New Roman" w:hAnsi="Times New Roman"/>
                <w:color w:val="000000"/>
                <w:szCs w:val="24"/>
                <w:lang w:eastAsia="en-GB"/>
              </w:rPr>
              <w:t xml:space="preserve">-97000001   </w:t>
            </w:r>
          </w:p>
        </w:tc>
        <w:tc>
          <w:tcPr>
            <w:tcW w:w="1394" w:type="dxa"/>
            <w:tcBorders>
              <w:top w:val="nil"/>
              <w:left w:val="nil"/>
              <w:bottom w:val="nil"/>
              <w:right w:val="nil"/>
            </w:tcBorders>
            <w:shd w:val="clear" w:color="auto" w:fill="auto"/>
            <w:vAlign w:val="center"/>
            <w:hideMark/>
          </w:tcPr>
          <w:p w14:paraId="3EAB037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0037</w:t>
            </w:r>
          </w:p>
        </w:tc>
        <w:tc>
          <w:tcPr>
            <w:tcW w:w="1152" w:type="dxa"/>
            <w:tcBorders>
              <w:top w:val="nil"/>
              <w:left w:val="nil"/>
              <w:bottom w:val="nil"/>
              <w:right w:val="nil"/>
            </w:tcBorders>
            <w:shd w:val="clear" w:color="auto" w:fill="auto"/>
            <w:vAlign w:val="center"/>
            <w:hideMark/>
          </w:tcPr>
          <w:p w14:paraId="41B17CE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4756</w:t>
            </w:r>
          </w:p>
        </w:tc>
        <w:tc>
          <w:tcPr>
            <w:tcW w:w="276" w:type="dxa"/>
            <w:tcBorders>
              <w:top w:val="nil"/>
              <w:left w:val="nil"/>
              <w:bottom w:val="nil"/>
              <w:right w:val="nil"/>
            </w:tcBorders>
            <w:shd w:val="clear" w:color="auto" w:fill="auto"/>
            <w:vAlign w:val="center"/>
            <w:hideMark/>
          </w:tcPr>
          <w:p w14:paraId="511136A8"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2F82742" w14:textId="77777777" w:rsidTr="00933377">
        <w:trPr>
          <w:trHeight w:val="312"/>
        </w:trPr>
        <w:tc>
          <w:tcPr>
            <w:tcW w:w="4084" w:type="dxa"/>
            <w:tcBorders>
              <w:top w:val="nil"/>
              <w:left w:val="nil"/>
              <w:bottom w:val="nil"/>
              <w:right w:val="nil"/>
            </w:tcBorders>
            <w:shd w:val="clear" w:color="auto" w:fill="auto"/>
            <w:vAlign w:val="center"/>
            <w:hideMark/>
          </w:tcPr>
          <w:p w14:paraId="419198B4"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chr17:6000001</w:t>
            </w:r>
            <w:proofErr w:type="gramEnd"/>
            <w:r w:rsidRPr="007107AC">
              <w:rPr>
                <w:rFonts w:ascii="Times New Roman" w:eastAsia="Times New Roman" w:hAnsi="Times New Roman"/>
                <w:color w:val="000000"/>
                <w:szCs w:val="24"/>
                <w:lang w:eastAsia="en-GB"/>
              </w:rPr>
              <w:t xml:space="preserve">-6500001   </w:t>
            </w:r>
          </w:p>
        </w:tc>
        <w:tc>
          <w:tcPr>
            <w:tcW w:w="1394" w:type="dxa"/>
            <w:tcBorders>
              <w:top w:val="nil"/>
              <w:left w:val="nil"/>
              <w:bottom w:val="nil"/>
              <w:right w:val="nil"/>
            </w:tcBorders>
            <w:shd w:val="clear" w:color="auto" w:fill="auto"/>
            <w:vAlign w:val="center"/>
            <w:hideMark/>
          </w:tcPr>
          <w:p w14:paraId="099BFDB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0039</w:t>
            </w:r>
          </w:p>
        </w:tc>
        <w:tc>
          <w:tcPr>
            <w:tcW w:w="1152" w:type="dxa"/>
            <w:tcBorders>
              <w:top w:val="nil"/>
              <w:left w:val="nil"/>
              <w:bottom w:val="nil"/>
              <w:right w:val="nil"/>
            </w:tcBorders>
            <w:shd w:val="clear" w:color="auto" w:fill="auto"/>
            <w:vAlign w:val="center"/>
            <w:hideMark/>
          </w:tcPr>
          <w:p w14:paraId="40623F62"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4756</w:t>
            </w:r>
          </w:p>
        </w:tc>
        <w:tc>
          <w:tcPr>
            <w:tcW w:w="276" w:type="dxa"/>
            <w:tcBorders>
              <w:top w:val="nil"/>
              <w:left w:val="nil"/>
              <w:bottom w:val="nil"/>
              <w:right w:val="nil"/>
            </w:tcBorders>
            <w:shd w:val="clear" w:color="auto" w:fill="auto"/>
            <w:vAlign w:val="center"/>
            <w:hideMark/>
          </w:tcPr>
          <w:p w14:paraId="142678E2"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DD908ED" w14:textId="77777777" w:rsidTr="00933377">
        <w:trPr>
          <w:trHeight w:val="312"/>
        </w:trPr>
        <w:tc>
          <w:tcPr>
            <w:tcW w:w="4084" w:type="dxa"/>
            <w:tcBorders>
              <w:top w:val="nil"/>
              <w:left w:val="nil"/>
              <w:bottom w:val="nil"/>
              <w:right w:val="nil"/>
            </w:tcBorders>
            <w:shd w:val="clear" w:color="auto" w:fill="auto"/>
            <w:vAlign w:val="center"/>
            <w:hideMark/>
          </w:tcPr>
          <w:p w14:paraId="2506C873"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chr21:22758742</w:t>
            </w:r>
            <w:proofErr w:type="gramEnd"/>
            <w:r w:rsidRPr="007107AC">
              <w:rPr>
                <w:rFonts w:ascii="Times New Roman" w:eastAsia="Times New Roman" w:hAnsi="Times New Roman"/>
                <w:color w:val="000000"/>
                <w:szCs w:val="24"/>
                <w:lang w:eastAsia="en-GB"/>
              </w:rPr>
              <w:t xml:space="preserve">-23258742    </w:t>
            </w:r>
          </w:p>
        </w:tc>
        <w:tc>
          <w:tcPr>
            <w:tcW w:w="1394" w:type="dxa"/>
            <w:tcBorders>
              <w:top w:val="nil"/>
              <w:left w:val="nil"/>
              <w:bottom w:val="nil"/>
              <w:right w:val="nil"/>
            </w:tcBorders>
            <w:shd w:val="clear" w:color="auto" w:fill="auto"/>
            <w:vAlign w:val="center"/>
            <w:hideMark/>
          </w:tcPr>
          <w:p w14:paraId="1044A37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0020</w:t>
            </w:r>
          </w:p>
        </w:tc>
        <w:tc>
          <w:tcPr>
            <w:tcW w:w="1152" w:type="dxa"/>
            <w:tcBorders>
              <w:top w:val="nil"/>
              <w:left w:val="nil"/>
              <w:bottom w:val="nil"/>
              <w:right w:val="nil"/>
            </w:tcBorders>
            <w:shd w:val="clear" w:color="auto" w:fill="auto"/>
            <w:vAlign w:val="center"/>
            <w:hideMark/>
          </w:tcPr>
          <w:p w14:paraId="343FF53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1756</w:t>
            </w:r>
          </w:p>
        </w:tc>
        <w:tc>
          <w:tcPr>
            <w:tcW w:w="276" w:type="dxa"/>
            <w:tcBorders>
              <w:top w:val="nil"/>
              <w:left w:val="nil"/>
              <w:bottom w:val="nil"/>
              <w:right w:val="nil"/>
            </w:tcBorders>
            <w:shd w:val="clear" w:color="auto" w:fill="auto"/>
            <w:vAlign w:val="center"/>
            <w:hideMark/>
          </w:tcPr>
          <w:p w14:paraId="14AEB817"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08C0D5A" w14:textId="77777777" w:rsidTr="00933377">
        <w:trPr>
          <w:trHeight w:val="312"/>
        </w:trPr>
        <w:tc>
          <w:tcPr>
            <w:tcW w:w="4084" w:type="dxa"/>
            <w:tcBorders>
              <w:top w:val="nil"/>
              <w:left w:val="nil"/>
              <w:bottom w:val="nil"/>
              <w:right w:val="nil"/>
            </w:tcBorders>
            <w:shd w:val="clear" w:color="auto" w:fill="auto"/>
            <w:vAlign w:val="center"/>
            <w:hideMark/>
          </w:tcPr>
          <w:p w14:paraId="5A3812E9"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chrX:4500001</w:t>
            </w:r>
            <w:proofErr w:type="gramEnd"/>
            <w:r w:rsidRPr="007107AC">
              <w:rPr>
                <w:rFonts w:ascii="Times New Roman" w:eastAsia="Times New Roman" w:hAnsi="Times New Roman"/>
                <w:color w:val="000000"/>
                <w:szCs w:val="24"/>
                <w:lang w:eastAsia="en-GB"/>
              </w:rPr>
              <w:t xml:space="preserve">-5000001       </w:t>
            </w:r>
          </w:p>
        </w:tc>
        <w:tc>
          <w:tcPr>
            <w:tcW w:w="1394" w:type="dxa"/>
            <w:tcBorders>
              <w:top w:val="nil"/>
              <w:left w:val="nil"/>
              <w:bottom w:val="nil"/>
              <w:right w:val="nil"/>
            </w:tcBorders>
            <w:shd w:val="clear" w:color="auto" w:fill="auto"/>
            <w:vAlign w:val="center"/>
            <w:hideMark/>
          </w:tcPr>
          <w:p w14:paraId="343A51EE"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0048</w:t>
            </w:r>
          </w:p>
        </w:tc>
        <w:tc>
          <w:tcPr>
            <w:tcW w:w="1152" w:type="dxa"/>
            <w:tcBorders>
              <w:top w:val="nil"/>
              <w:left w:val="nil"/>
              <w:bottom w:val="nil"/>
              <w:right w:val="nil"/>
            </w:tcBorders>
            <w:shd w:val="clear" w:color="auto" w:fill="auto"/>
            <w:vAlign w:val="center"/>
            <w:hideMark/>
          </w:tcPr>
          <w:p w14:paraId="3C65F6C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4756</w:t>
            </w:r>
          </w:p>
        </w:tc>
        <w:tc>
          <w:tcPr>
            <w:tcW w:w="276" w:type="dxa"/>
            <w:tcBorders>
              <w:top w:val="nil"/>
              <w:left w:val="nil"/>
              <w:bottom w:val="nil"/>
              <w:right w:val="nil"/>
            </w:tcBorders>
            <w:shd w:val="clear" w:color="auto" w:fill="auto"/>
            <w:vAlign w:val="center"/>
            <w:hideMark/>
          </w:tcPr>
          <w:p w14:paraId="2EB8BF35"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5F5F943" w14:textId="77777777" w:rsidTr="00933377">
        <w:trPr>
          <w:trHeight w:val="312"/>
        </w:trPr>
        <w:tc>
          <w:tcPr>
            <w:tcW w:w="4084" w:type="dxa"/>
            <w:tcBorders>
              <w:top w:val="nil"/>
              <w:left w:val="nil"/>
              <w:bottom w:val="nil"/>
              <w:right w:val="nil"/>
            </w:tcBorders>
            <w:shd w:val="clear" w:color="auto" w:fill="auto"/>
            <w:vAlign w:val="center"/>
            <w:hideMark/>
          </w:tcPr>
          <w:p w14:paraId="17E8F8E9"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chrX:55500001</w:t>
            </w:r>
            <w:proofErr w:type="gramEnd"/>
            <w:r w:rsidRPr="007107AC">
              <w:rPr>
                <w:rFonts w:ascii="Times New Roman" w:eastAsia="Times New Roman" w:hAnsi="Times New Roman"/>
                <w:color w:val="000000"/>
                <w:szCs w:val="24"/>
                <w:lang w:eastAsia="en-GB"/>
              </w:rPr>
              <w:t xml:space="preserve">-56000001   </w:t>
            </w:r>
          </w:p>
        </w:tc>
        <w:tc>
          <w:tcPr>
            <w:tcW w:w="1394" w:type="dxa"/>
            <w:tcBorders>
              <w:top w:val="nil"/>
              <w:left w:val="nil"/>
              <w:bottom w:val="nil"/>
              <w:right w:val="nil"/>
            </w:tcBorders>
            <w:shd w:val="clear" w:color="auto" w:fill="auto"/>
            <w:vAlign w:val="center"/>
            <w:hideMark/>
          </w:tcPr>
          <w:p w14:paraId="5FA1B37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0007</w:t>
            </w:r>
          </w:p>
        </w:tc>
        <w:tc>
          <w:tcPr>
            <w:tcW w:w="1152" w:type="dxa"/>
            <w:tcBorders>
              <w:top w:val="nil"/>
              <w:left w:val="nil"/>
              <w:bottom w:val="nil"/>
              <w:right w:val="nil"/>
            </w:tcBorders>
            <w:shd w:val="clear" w:color="auto" w:fill="auto"/>
            <w:vAlign w:val="center"/>
            <w:hideMark/>
          </w:tcPr>
          <w:p w14:paraId="597004F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1211</w:t>
            </w:r>
          </w:p>
        </w:tc>
        <w:tc>
          <w:tcPr>
            <w:tcW w:w="276" w:type="dxa"/>
            <w:tcBorders>
              <w:top w:val="nil"/>
              <w:left w:val="nil"/>
              <w:bottom w:val="nil"/>
              <w:right w:val="nil"/>
            </w:tcBorders>
            <w:shd w:val="clear" w:color="auto" w:fill="auto"/>
            <w:vAlign w:val="center"/>
            <w:hideMark/>
          </w:tcPr>
          <w:p w14:paraId="397B303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0EC9AC5" w14:textId="77777777" w:rsidTr="00933377">
        <w:trPr>
          <w:trHeight w:val="312"/>
        </w:trPr>
        <w:tc>
          <w:tcPr>
            <w:tcW w:w="4084" w:type="dxa"/>
            <w:tcBorders>
              <w:top w:val="nil"/>
              <w:left w:val="nil"/>
              <w:bottom w:val="nil"/>
              <w:right w:val="nil"/>
            </w:tcBorders>
            <w:shd w:val="clear" w:color="auto" w:fill="auto"/>
            <w:vAlign w:val="center"/>
            <w:hideMark/>
          </w:tcPr>
          <w:p w14:paraId="0868512A"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chrX:68500001</w:t>
            </w:r>
            <w:proofErr w:type="gramEnd"/>
            <w:r w:rsidRPr="007107AC">
              <w:rPr>
                <w:rFonts w:ascii="Times New Roman" w:eastAsia="Times New Roman" w:hAnsi="Times New Roman"/>
                <w:color w:val="000000"/>
                <w:szCs w:val="24"/>
                <w:lang w:eastAsia="en-GB"/>
              </w:rPr>
              <w:t xml:space="preserve">-69000001   </w:t>
            </w:r>
          </w:p>
        </w:tc>
        <w:tc>
          <w:tcPr>
            <w:tcW w:w="1394" w:type="dxa"/>
            <w:tcBorders>
              <w:top w:val="nil"/>
              <w:left w:val="nil"/>
              <w:bottom w:val="nil"/>
              <w:right w:val="nil"/>
            </w:tcBorders>
            <w:shd w:val="clear" w:color="auto" w:fill="auto"/>
            <w:vAlign w:val="center"/>
            <w:hideMark/>
          </w:tcPr>
          <w:p w14:paraId="24FE793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0035</w:t>
            </w:r>
          </w:p>
        </w:tc>
        <w:tc>
          <w:tcPr>
            <w:tcW w:w="1152" w:type="dxa"/>
            <w:tcBorders>
              <w:top w:val="nil"/>
              <w:left w:val="nil"/>
              <w:bottom w:val="nil"/>
              <w:right w:val="nil"/>
            </w:tcBorders>
            <w:shd w:val="clear" w:color="auto" w:fill="auto"/>
            <w:vAlign w:val="center"/>
            <w:hideMark/>
          </w:tcPr>
          <w:p w14:paraId="517D45B0"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4756</w:t>
            </w:r>
          </w:p>
        </w:tc>
        <w:tc>
          <w:tcPr>
            <w:tcW w:w="276" w:type="dxa"/>
            <w:tcBorders>
              <w:top w:val="nil"/>
              <w:left w:val="nil"/>
              <w:bottom w:val="nil"/>
              <w:right w:val="nil"/>
            </w:tcBorders>
            <w:shd w:val="clear" w:color="auto" w:fill="auto"/>
            <w:vAlign w:val="center"/>
            <w:hideMark/>
          </w:tcPr>
          <w:p w14:paraId="4DE763CD"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6A0B945" w14:textId="77777777" w:rsidTr="00933377">
        <w:trPr>
          <w:trHeight w:val="312"/>
        </w:trPr>
        <w:tc>
          <w:tcPr>
            <w:tcW w:w="4084" w:type="dxa"/>
            <w:tcBorders>
              <w:top w:val="nil"/>
              <w:left w:val="nil"/>
              <w:bottom w:val="nil"/>
              <w:right w:val="nil"/>
            </w:tcBorders>
            <w:shd w:val="clear" w:color="auto" w:fill="auto"/>
            <w:vAlign w:val="center"/>
            <w:hideMark/>
          </w:tcPr>
          <w:p w14:paraId="4FFA559A"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chrX:90500001</w:t>
            </w:r>
            <w:proofErr w:type="gramEnd"/>
            <w:r w:rsidRPr="007107AC">
              <w:rPr>
                <w:rFonts w:ascii="Times New Roman" w:eastAsia="Times New Roman" w:hAnsi="Times New Roman"/>
                <w:color w:val="000000"/>
                <w:szCs w:val="24"/>
                <w:lang w:eastAsia="en-GB"/>
              </w:rPr>
              <w:t xml:space="preserve">-91000001   </w:t>
            </w:r>
          </w:p>
        </w:tc>
        <w:tc>
          <w:tcPr>
            <w:tcW w:w="1394" w:type="dxa"/>
            <w:tcBorders>
              <w:top w:val="nil"/>
              <w:left w:val="nil"/>
              <w:bottom w:val="nil"/>
              <w:right w:val="nil"/>
            </w:tcBorders>
            <w:shd w:val="clear" w:color="auto" w:fill="auto"/>
            <w:vAlign w:val="center"/>
            <w:hideMark/>
          </w:tcPr>
          <w:p w14:paraId="51B2CD3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0005</w:t>
            </w:r>
          </w:p>
        </w:tc>
        <w:tc>
          <w:tcPr>
            <w:tcW w:w="1152" w:type="dxa"/>
            <w:tcBorders>
              <w:top w:val="nil"/>
              <w:left w:val="nil"/>
              <w:bottom w:val="nil"/>
              <w:right w:val="nil"/>
            </w:tcBorders>
            <w:shd w:val="clear" w:color="auto" w:fill="auto"/>
            <w:vAlign w:val="center"/>
            <w:hideMark/>
          </w:tcPr>
          <w:p w14:paraId="5377696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0671</w:t>
            </w:r>
          </w:p>
        </w:tc>
        <w:tc>
          <w:tcPr>
            <w:tcW w:w="276" w:type="dxa"/>
            <w:tcBorders>
              <w:top w:val="nil"/>
              <w:left w:val="nil"/>
              <w:bottom w:val="nil"/>
              <w:right w:val="nil"/>
            </w:tcBorders>
            <w:shd w:val="clear" w:color="auto" w:fill="auto"/>
            <w:vAlign w:val="center"/>
            <w:hideMark/>
          </w:tcPr>
          <w:p w14:paraId="27139DFD"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93A8F27" w14:textId="77777777" w:rsidTr="00933377">
        <w:trPr>
          <w:trHeight w:val="312"/>
        </w:trPr>
        <w:tc>
          <w:tcPr>
            <w:tcW w:w="4084" w:type="dxa"/>
            <w:tcBorders>
              <w:top w:val="nil"/>
              <w:left w:val="nil"/>
              <w:bottom w:val="nil"/>
              <w:right w:val="nil"/>
            </w:tcBorders>
            <w:shd w:val="clear" w:color="auto" w:fill="auto"/>
            <w:vAlign w:val="center"/>
            <w:hideMark/>
          </w:tcPr>
          <w:p w14:paraId="4EF0550C"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chrX:150500001</w:t>
            </w:r>
            <w:proofErr w:type="gramEnd"/>
            <w:r w:rsidRPr="007107AC">
              <w:rPr>
                <w:rFonts w:ascii="Times New Roman" w:eastAsia="Times New Roman" w:hAnsi="Times New Roman"/>
                <w:color w:val="000000"/>
                <w:szCs w:val="24"/>
                <w:lang w:eastAsia="en-GB"/>
              </w:rPr>
              <w:t xml:space="preserve">-151000001   </w:t>
            </w:r>
          </w:p>
        </w:tc>
        <w:tc>
          <w:tcPr>
            <w:tcW w:w="1394" w:type="dxa"/>
            <w:tcBorders>
              <w:top w:val="nil"/>
              <w:left w:val="nil"/>
              <w:bottom w:val="nil"/>
              <w:right w:val="nil"/>
            </w:tcBorders>
            <w:shd w:val="clear" w:color="auto" w:fill="auto"/>
            <w:vAlign w:val="center"/>
            <w:hideMark/>
          </w:tcPr>
          <w:p w14:paraId="74FB840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0041</w:t>
            </w:r>
          </w:p>
        </w:tc>
        <w:tc>
          <w:tcPr>
            <w:tcW w:w="1152" w:type="dxa"/>
            <w:tcBorders>
              <w:top w:val="nil"/>
              <w:left w:val="nil"/>
              <w:bottom w:val="nil"/>
              <w:right w:val="nil"/>
            </w:tcBorders>
            <w:shd w:val="clear" w:color="auto" w:fill="auto"/>
            <w:vAlign w:val="center"/>
            <w:hideMark/>
          </w:tcPr>
          <w:p w14:paraId="7005C6A1"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4756</w:t>
            </w:r>
          </w:p>
        </w:tc>
        <w:tc>
          <w:tcPr>
            <w:tcW w:w="276" w:type="dxa"/>
            <w:tcBorders>
              <w:top w:val="nil"/>
              <w:left w:val="nil"/>
              <w:bottom w:val="nil"/>
              <w:right w:val="nil"/>
            </w:tcBorders>
            <w:shd w:val="clear" w:color="auto" w:fill="auto"/>
            <w:vAlign w:val="center"/>
            <w:hideMark/>
          </w:tcPr>
          <w:p w14:paraId="28A1FB83"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13162E6" w14:textId="77777777" w:rsidTr="00933377">
        <w:trPr>
          <w:trHeight w:val="312"/>
        </w:trPr>
        <w:tc>
          <w:tcPr>
            <w:tcW w:w="4084" w:type="dxa"/>
            <w:tcBorders>
              <w:top w:val="nil"/>
              <w:left w:val="nil"/>
              <w:bottom w:val="nil"/>
              <w:right w:val="nil"/>
            </w:tcBorders>
            <w:shd w:val="clear" w:color="auto" w:fill="auto"/>
            <w:vAlign w:val="center"/>
            <w:hideMark/>
          </w:tcPr>
          <w:p w14:paraId="0692BEB6"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chrY:7000001</w:t>
            </w:r>
            <w:proofErr w:type="gramEnd"/>
            <w:r w:rsidRPr="007107AC">
              <w:rPr>
                <w:rFonts w:ascii="Times New Roman" w:eastAsia="Times New Roman" w:hAnsi="Times New Roman"/>
                <w:color w:val="000000"/>
                <w:szCs w:val="24"/>
                <w:lang w:eastAsia="en-GB"/>
              </w:rPr>
              <w:t xml:space="preserve">-7500001    </w:t>
            </w:r>
          </w:p>
        </w:tc>
        <w:tc>
          <w:tcPr>
            <w:tcW w:w="1394" w:type="dxa"/>
            <w:tcBorders>
              <w:top w:val="nil"/>
              <w:left w:val="nil"/>
              <w:bottom w:val="nil"/>
              <w:right w:val="nil"/>
            </w:tcBorders>
            <w:shd w:val="clear" w:color="auto" w:fill="auto"/>
            <w:vAlign w:val="center"/>
            <w:hideMark/>
          </w:tcPr>
          <w:p w14:paraId="46AB030A"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1000</w:t>
            </w:r>
          </w:p>
        </w:tc>
        <w:tc>
          <w:tcPr>
            <w:tcW w:w="1152" w:type="dxa"/>
            <w:tcBorders>
              <w:top w:val="nil"/>
              <w:left w:val="nil"/>
              <w:bottom w:val="nil"/>
              <w:right w:val="nil"/>
            </w:tcBorders>
            <w:shd w:val="clear" w:color="auto" w:fill="auto"/>
            <w:vAlign w:val="center"/>
            <w:hideMark/>
          </w:tcPr>
          <w:p w14:paraId="29A075F1"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0065</w:t>
            </w:r>
          </w:p>
        </w:tc>
        <w:tc>
          <w:tcPr>
            <w:tcW w:w="276" w:type="dxa"/>
            <w:tcBorders>
              <w:top w:val="nil"/>
              <w:left w:val="nil"/>
              <w:bottom w:val="nil"/>
              <w:right w:val="nil"/>
            </w:tcBorders>
            <w:shd w:val="clear" w:color="auto" w:fill="auto"/>
            <w:vAlign w:val="center"/>
            <w:hideMark/>
          </w:tcPr>
          <w:p w14:paraId="0BD97A31"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10E3A6C" w14:textId="77777777" w:rsidTr="00933377">
        <w:trPr>
          <w:trHeight w:val="312"/>
        </w:trPr>
        <w:tc>
          <w:tcPr>
            <w:tcW w:w="6906" w:type="dxa"/>
            <w:gridSpan w:val="4"/>
            <w:tcBorders>
              <w:top w:val="nil"/>
              <w:left w:val="nil"/>
              <w:bottom w:val="nil"/>
              <w:right w:val="nil"/>
            </w:tcBorders>
            <w:shd w:val="clear" w:color="auto" w:fill="auto"/>
            <w:vAlign w:val="center"/>
            <w:hideMark/>
          </w:tcPr>
          <w:p w14:paraId="4EABD4C4"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BA81F57" w14:textId="77777777" w:rsidTr="00933377">
        <w:trPr>
          <w:trHeight w:val="312"/>
        </w:trPr>
        <w:tc>
          <w:tcPr>
            <w:tcW w:w="6906" w:type="dxa"/>
            <w:gridSpan w:val="4"/>
            <w:tcBorders>
              <w:top w:val="nil"/>
              <w:left w:val="nil"/>
              <w:bottom w:val="nil"/>
              <w:right w:val="nil"/>
            </w:tcBorders>
            <w:shd w:val="clear" w:color="auto" w:fill="auto"/>
            <w:vAlign w:val="center"/>
            <w:hideMark/>
          </w:tcPr>
          <w:p w14:paraId="09E40533"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All Duplications</w:t>
            </w:r>
          </w:p>
        </w:tc>
      </w:tr>
      <w:tr w:rsidR="00403BAC" w:rsidRPr="007107AC" w14:paraId="4A4CF000" w14:textId="77777777" w:rsidTr="00933377">
        <w:trPr>
          <w:trHeight w:val="312"/>
        </w:trPr>
        <w:tc>
          <w:tcPr>
            <w:tcW w:w="4084" w:type="dxa"/>
            <w:tcBorders>
              <w:top w:val="nil"/>
              <w:left w:val="nil"/>
              <w:bottom w:val="nil"/>
              <w:right w:val="nil"/>
            </w:tcBorders>
            <w:shd w:val="clear" w:color="auto" w:fill="auto"/>
            <w:vAlign w:val="center"/>
            <w:hideMark/>
          </w:tcPr>
          <w:p w14:paraId="4BC70DB8"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 xml:space="preserve"> EPHA3    </w:t>
            </w:r>
          </w:p>
        </w:tc>
        <w:tc>
          <w:tcPr>
            <w:tcW w:w="1394" w:type="dxa"/>
            <w:tcBorders>
              <w:top w:val="nil"/>
              <w:left w:val="nil"/>
              <w:bottom w:val="nil"/>
              <w:right w:val="nil"/>
            </w:tcBorders>
            <w:shd w:val="clear" w:color="auto" w:fill="auto"/>
            <w:vAlign w:val="center"/>
            <w:hideMark/>
          </w:tcPr>
          <w:p w14:paraId="2E661FC4"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0270</w:t>
            </w:r>
          </w:p>
        </w:tc>
        <w:tc>
          <w:tcPr>
            <w:tcW w:w="1152" w:type="dxa"/>
            <w:tcBorders>
              <w:top w:val="nil"/>
              <w:left w:val="nil"/>
              <w:bottom w:val="nil"/>
              <w:right w:val="nil"/>
            </w:tcBorders>
            <w:shd w:val="clear" w:color="auto" w:fill="auto"/>
            <w:vAlign w:val="center"/>
            <w:hideMark/>
          </w:tcPr>
          <w:p w14:paraId="1EDD6677"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0943</w:t>
            </w:r>
          </w:p>
        </w:tc>
        <w:tc>
          <w:tcPr>
            <w:tcW w:w="276" w:type="dxa"/>
            <w:tcBorders>
              <w:top w:val="nil"/>
              <w:left w:val="nil"/>
              <w:bottom w:val="nil"/>
              <w:right w:val="nil"/>
            </w:tcBorders>
            <w:shd w:val="clear" w:color="auto" w:fill="auto"/>
            <w:vAlign w:val="center"/>
            <w:hideMark/>
          </w:tcPr>
          <w:p w14:paraId="2EB0A8E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2403575" w14:textId="77777777" w:rsidTr="00933377">
        <w:trPr>
          <w:trHeight w:val="312"/>
        </w:trPr>
        <w:tc>
          <w:tcPr>
            <w:tcW w:w="4084" w:type="dxa"/>
            <w:tcBorders>
              <w:top w:val="nil"/>
              <w:left w:val="nil"/>
              <w:bottom w:val="nil"/>
              <w:right w:val="nil"/>
            </w:tcBorders>
            <w:shd w:val="clear" w:color="auto" w:fill="auto"/>
            <w:vAlign w:val="center"/>
            <w:hideMark/>
          </w:tcPr>
          <w:p w14:paraId="04A0056C"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DHRSX</w:t>
            </w:r>
          </w:p>
        </w:tc>
        <w:tc>
          <w:tcPr>
            <w:tcW w:w="1394" w:type="dxa"/>
            <w:tcBorders>
              <w:top w:val="nil"/>
              <w:left w:val="nil"/>
              <w:bottom w:val="nil"/>
              <w:right w:val="nil"/>
            </w:tcBorders>
            <w:shd w:val="clear" w:color="auto" w:fill="auto"/>
            <w:vAlign w:val="center"/>
            <w:hideMark/>
          </w:tcPr>
          <w:p w14:paraId="09FCB66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1000</w:t>
            </w:r>
          </w:p>
        </w:tc>
        <w:tc>
          <w:tcPr>
            <w:tcW w:w="1152" w:type="dxa"/>
            <w:tcBorders>
              <w:top w:val="nil"/>
              <w:left w:val="nil"/>
              <w:bottom w:val="nil"/>
              <w:right w:val="nil"/>
            </w:tcBorders>
            <w:shd w:val="clear" w:color="auto" w:fill="auto"/>
            <w:vAlign w:val="center"/>
            <w:hideMark/>
          </w:tcPr>
          <w:p w14:paraId="3EEE9A22"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0009</w:t>
            </w:r>
          </w:p>
        </w:tc>
        <w:tc>
          <w:tcPr>
            <w:tcW w:w="276" w:type="dxa"/>
            <w:tcBorders>
              <w:top w:val="nil"/>
              <w:left w:val="nil"/>
              <w:bottom w:val="nil"/>
              <w:right w:val="nil"/>
            </w:tcBorders>
            <w:shd w:val="clear" w:color="auto" w:fill="auto"/>
            <w:vAlign w:val="center"/>
            <w:hideMark/>
          </w:tcPr>
          <w:p w14:paraId="629BE8D6"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EEFAA9B" w14:textId="77777777" w:rsidTr="00933377">
        <w:trPr>
          <w:trHeight w:val="312"/>
        </w:trPr>
        <w:tc>
          <w:tcPr>
            <w:tcW w:w="4084" w:type="dxa"/>
            <w:tcBorders>
              <w:top w:val="nil"/>
              <w:left w:val="nil"/>
              <w:bottom w:val="nil"/>
              <w:right w:val="nil"/>
            </w:tcBorders>
            <w:shd w:val="clear" w:color="auto" w:fill="auto"/>
            <w:vAlign w:val="center"/>
            <w:hideMark/>
          </w:tcPr>
          <w:p w14:paraId="444F8991"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 xml:space="preserve">chr4:9500001-10000001    </w:t>
            </w:r>
          </w:p>
        </w:tc>
        <w:tc>
          <w:tcPr>
            <w:tcW w:w="1394" w:type="dxa"/>
            <w:tcBorders>
              <w:top w:val="nil"/>
              <w:left w:val="nil"/>
              <w:bottom w:val="nil"/>
              <w:right w:val="nil"/>
            </w:tcBorders>
            <w:shd w:val="clear" w:color="auto" w:fill="auto"/>
            <w:vAlign w:val="center"/>
            <w:hideMark/>
          </w:tcPr>
          <w:p w14:paraId="3A5D6521"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0238</w:t>
            </w:r>
          </w:p>
        </w:tc>
        <w:tc>
          <w:tcPr>
            <w:tcW w:w="1152" w:type="dxa"/>
            <w:tcBorders>
              <w:top w:val="nil"/>
              <w:left w:val="nil"/>
              <w:bottom w:val="nil"/>
              <w:right w:val="nil"/>
            </w:tcBorders>
            <w:shd w:val="clear" w:color="auto" w:fill="auto"/>
            <w:vAlign w:val="center"/>
            <w:hideMark/>
          </w:tcPr>
          <w:p w14:paraId="2BFD7A9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4187</w:t>
            </w:r>
          </w:p>
        </w:tc>
        <w:tc>
          <w:tcPr>
            <w:tcW w:w="276" w:type="dxa"/>
            <w:tcBorders>
              <w:top w:val="nil"/>
              <w:left w:val="nil"/>
              <w:bottom w:val="nil"/>
              <w:right w:val="nil"/>
            </w:tcBorders>
            <w:shd w:val="clear" w:color="auto" w:fill="auto"/>
            <w:vAlign w:val="center"/>
            <w:hideMark/>
          </w:tcPr>
          <w:p w14:paraId="36546691"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16A932E" w14:textId="77777777" w:rsidTr="00933377">
        <w:trPr>
          <w:trHeight w:val="312"/>
        </w:trPr>
        <w:tc>
          <w:tcPr>
            <w:tcW w:w="4084" w:type="dxa"/>
            <w:tcBorders>
              <w:top w:val="nil"/>
              <w:left w:val="nil"/>
              <w:bottom w:val="nil"/>
              <w:right w:val="nil"/>
            </w:tcBorders>
            <w:shd w:val="clear" w:color="auto" w:fill="auto"/>
            <w:vAlign w:val="center"/>
            <w:hideMark/>
          </w:tcPr>
          <w:p w14:paraId="2B70E5A9"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chr4:57500001</w:t>
            </w:r>
            <w:proofErr w:type="gramEnd"/>
            <w:r w:rsidRPr="007107AC">
              <w:rPr>
                <w:rFonts w:ascii="Times New Roman" w:eastAsia="Times New Roman" w:hAnsi="Times New Roman"/>
                <w:color w:val="000000"/>
                <w:szCs w:val="24"/>
                <w:lang w:eastAsia="en-GB"/>
              </w:rPr>
              <w:t xml:space="preserve">-58000001   </w:t>
            </w:r>
          </w:p>
        </w:tc>
        <w:tc>
          <w:tcPr>
            <w:tcW w:w="1394" w:type="dxa"/>
            <w:tcBorders>
              <w:top w:val="nil"/>
              <w:left w:val="nil"/>
              <w:bottom w:val="nil"/>
              <w:right w:val="nil"/>
            </w:tcBorders>
            <w:shd w:val="clear" w:color="auto" w:fill="auto"/>
            <w:vAlign w:val="center"/>
            <w:hideMark/>
          </w:tcPr>
          <w:p w14:paraId="252746B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0009</w:t>
            </w:r>
          </w:p>
        </w:tc>
        <w:tc>
          <w:tcPr>
            <w:tcW w:w="1152" w:type="dxa"/>
            <w:tcBorders>
              <w:top w:val="nil"/>
              <w:left w:val="nil"/>
              <w:bottom w:val="nil"/>
              <w:right w:val="nil"/>
            </w:tcBorders>
            <w:shd w:val="clear" w:color="auto" w:fill="auto"/>
            <w:vAlign w:val="center"/>
            <w:hideMark/>
          </w:tcPr>
          <w:p w14:paraId="6ED05E13"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0690</w:t>
            </w:r>
          </w:p>
        </w:tc>
        <w:tc>
          <w:tcPr>
            <w:tcW w:w="276" w:type="dxa"/>
            <w:tcBorders>
              <w:top w:val="nil"/>
              <w:left w:val="nil"/>
              <w:bottom w:val="nil"/>
              <w:right w:val="nil"/>
            </w:tcBorders>
            <w:shd w:val="clear" w:color="auto" w:fill="auto"/>
            <w:vAlign w:val="center"/>
            <w:hideMark/>
          </w:tcPr>
          <w:p w14:paraId="4AB5F451"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70A00E8B" w14:textId="77777777" w:rsidTr="00933377">
        <w:trPr>
          <w:trHeight w:val="312"/>
        </w:trPr>
        <w:tc>
          <w:tcPr>
            <w:tcW w:w="4084" w:type="dxa"/>
            <w:tcBorders>
              <w:top w:val="nil"/>
              <w:left w:val="nil"/>
              <w:bottom w:val="nil"/>
              <w:right w:val="nil"/>
            </w:tcBorders>
            <w:shd w:val="clear" w:color="auto" w:fill="auto"/>
            <w:vAlign w:val="center"/>
            <w:hideMark/>
          </w:tcPr>
          <w:p w14:paraId="309D17B1"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chr8:54000001</w:t>
            </w:r>
            <w:proofErr w:type="gramEnd"/>
            <w:r w:rsidRPr="007107AC">
              <w:rPr>
                <w:rFonts w:ascii="Times New Roman" w:eastAsia="Times New Roman" w:hAnsi="Times New Roman"/>
                <w:color w:val="000000"/>
                <w:szCs w:val="24"/>
                <w:lang w:eastAsia="en-GB"/>
              </w:rPr>
              <w:t xml:space="preserve">-54500001   </w:t>
            </w:r>
          </w:p>
        </w:tc>
        <w:tc>
          <w:tcPr>
            <w:tcW w:w="1394" w:type="dxa"/>
            <w:tcBorders>
              <w:top w:val="nil"/>
              <w:left w:val="nil"/>
              <w:bottom w:val="nil"/>
              <w:right w:val="nil"/>
            </w:tcBorders>
            <w:shd w:val="clear" w:color="auto" w:fill="auto"/>
            <w:vAlign w:val="center"/>
            <w:hideMark/>
          </w:tcPr>
          <w:p w14:paraId="15A29BD3"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0038</w:t>
            </w:r>
          </w:p>
        </w:tc>
        <w:tc>
          <w:tcPr>
            <w:tcW w:w="1152" w:type="dxa"/>
            <w:tcBorders>
              <w:top w:val="nil"/>
              <w:left w:val="nil"/>
              <w:bottom w:val="nil"/>
              <w:right w:val="nil"/>
            </w:tcBorders>
            <w:shd w:val="clear" w:color="auto" w:fill="auto"/>
            <w:vAlign w:val="center"/>
            <w:hideMark/>
          </w:tcPr>
          <w:p w14:paraId="1A409BD0"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4187</w:t>
            </w:r>
          </w:p>
        </w:tc>
        <w:tc>
          <w:tcPr>
            <w:tcW w:w="276" w:type="dxa"/>
            <w:tcBorders>
              <w:top w:val="nil"/>
              <w:left w:val="nil"/>
              <w:bottom w:val="nil"/>
              <w:right w:val="nil"/>
            </w:tcBorders>
            <w:shd w:val="clear" w:color="auto" w:fill="auto"/>
            <w:vAlign w:val="center"/>
            <w:hideMark/>
          </w:tcPr>
          <w:p w14:paraId="3BA629D8"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7E69EED9" w14:textId="77777777" w:rsidTr="00933377">
        <w:trPr>
          <w:trHeight w:val="312"/>
        </w:trPr>
        <w:tc>
          <w:tcPr>
            <w:tcW w:w="4084" w:type="dxa"/>
            <w:tcBorders>
              <w:top w:val="nil"/>
              <w:left w:val="nil"/>
              <w:bottom w:val="nil"/>
              <w:right w:val="nil"/>
            </w:tcBorders>
            <w:shd w:val="clear" w:color="auto" w:fill="auto"/>
            <w:vAlign w:val="center"/>
            <w:hideMark/>
          </w:tcPr>
          <w:p w14:paraId="475AEAD9"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chr12:34000001</w:t>
            </w:r>
            <w:proofErr w:type="gramEnd"/>
            <w:r w:rsidRPr="007107AC">
              <w:rPr>
                <w:rFonts w:ascii="Times New Roman" w:eastAsia="Times New Roman" w:hAnsi="Times New Roman"/>
                <w:color w:val="000000"/>
                <w:szCs w:val="24"/>
                <w:lang w:eastAsia="en-GB"/>
              </w:rPr>
              <w:t xml:space="preserve">-34500001   </w:t>
            </w:r>
          </w:p>
        </w:tc>
        <w:tc>
          <w:tcPr>
            <w:tcW w:w="1394" w:type="dxa"/>
            <w:tcBorders>
              <w:top w:val="nil"/>
              <w:left w:val="nil"/>
              <w:bottom w:val="nil"/>
              <w:right w:val="nil"/>
            </w:tcBorders>
            <w:shd w:val="clear" w:color="auto" w:fill="auto"/>
            <w:vAlign w:val="center"/>
            <w:hideMark/>
          </w:tcPr>
          <w:p w14:paraId="05F0668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0002</w:t>
            </w:r>
          </w:p>
        </w:tc>
        <w:tc>
          <w:tcPr>
            <w:tcW w:w="1152" w:type="dxa"/>
            <w:tcBorders>
              <w:top w:val="nil"/>
              <w:left w:val="nil"/>
              <w:bottom w:val="nil"/>
              <w:right w:val="nil"/>
            </w:tcBorders>
            <w:shd w:val="clear" w:color="auto" w:fill="auto"/>
            <w:vAlign w:val="center"/>
            <w:hideMark/>
          </w:tcPr>
          <w:p w14:paraId="7299AE11"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0019</w:t>
            </w:r>
          </w:p>
        </w:tc>
        <w:tc>
          <w:tcPr>
            <w:tcW w:w="276" w:type="dxa"/>
            <w:tcBorders>
              <w:top w:val="nil"/>
              <w:left w:val="nil"/>
              <w:bottom w:val="nil"/>
              <w:right w:val="nil"/>
            </w:tcBorders>
            <w:shd w:val="clear" w:color="auto" w:fill="auto"/>
            <w:vAlign w:val="center"/>
            <w:hideMark/>
          </w:tcPr>
          <w:p w14:paraId="0CB7B365"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6E19824" w14:textId="77777777" w:rsidTr="00933377">
        <w:trPr>
          <w:trHeight w:val="312"/>
        </w:trPr>
        <w:tc>
          <w:tcPr>
            <w:tcW w:w="4084" w:type="dxa"/>
            <w:tcBorders>
              <w:top w:val="nil"/>
              <w:left w:val="nil"/>
              <w:bottom w:val="nil"/>
              <w:right w:val="nil"/>
            </w:tcBorders>
            <w:shd w:val="clear" w:color="auto" w:fill="auto"/>
            <w:vAlign w:val="center"/>
            <w:hideMark/>
          </w:tcPr>
          <w:p w14:paraId="40FCEDC6"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chr12:110500001</w:t>
            </w:r>
            <w:proofErr w:type="gramEnd"/>
            <w:r w:rsidRPr="007107AC">
              <w:rPr>
                <w:rFonts w:ascii="Times New Roman" w:eastAsia="Times New Roman" w:hAnsi="Times New Roman"/>
                <w:color w:val="000000"/>
                <w:szCs w:val="24"/>
                <w:lang w:eastAsia="en-GB"/>
              </w:rPr>
              <w:t xml:space="preserve">-111000001   </w:t>
            </w:r>
          </w:p>
        </w:tc>
        <w:tc>
          <w:tcPr>
            <w:tcW w:w="1394" w:type="dxa"/>
            <w:tcBorders>
              <w:top w:val="nil"/>
              <w:left w:val="nil"/>
              <w:bottom w:val="nil"/>
              <w:right w:val="nil"/>
            </w:tcBorders>
            <w:shd w:val="clear" w:color="auto" w:fill="auto"/>
            <w:vAlign w:val="center"/>
            <w:hideMark/>
          </w:tcPr>
          <w:p w14:paraId="423A90FB"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0021</w:t>
            </w:r>
          </w:p>
        </w:tc>
        <w:tc>
          <w:tcPr>
            <w:tcW w:w="1152" w:type="dxa"/>
            <w:tcBorders>
              <w:top w:val="nil"/>
              <w:left w:val="nil"/>
              <w:bottom w:val="nil"/>
              <w:right w:val="nil"/>
            </w:tcBorders>
            <w:shd w:val="clear" w:color="auto" w:fill="auto"/>
            <w:vAlign w:val="center"/>
            <w:hideMark/>
          </w:tcPr>
          <w:p w14:paraId="5BD8D50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4838</w:t>
            </w:r>
          </w:p>
        </w:tc>
        <w:tc>
          <w:tcPr>
            <w:tcW w:w="276" w:type="dxa"/>
            <w:tcBorders>
              <w:top w:val="nil"/>
              <w:left w:val="nil"/>
              <w:bottom w:val="nil"/>
              <w:right w:val="nil"/>
            </w:tcBorders>
            <w:shd w:val="clear" w:color="auto" w:fill="auto"/>
            <w:vAlign w:val="center"/>
            <w:hideMark/>
          </w:tcPr>
          <w:p w14:paraId="28718AAB"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596AB85" w14:textId="77777777" w:rsidTr="00933377">
        <w:trPr>
          <w:trHeight w:val="312"/>
        </w:trPr>
        <w:tc>
          <w:tcPr>
            <w:tcW w:w="4084" w:type="dxa"/>
            <w:tcBorders>
              <w:top w:val="nil"/>
              <w:left w:val="nil"/>
              <w:bottom w:val="nil"/>
              <w:right w:val="nil"/>
            </w:tcBorders>
            <w:shd w:val="clear" w:color="auto" w:fill="auto"/>
            <w:vAlign w:val="center"/>
            <w:hideMark/>
          </w:tcPr>
          <w:p w14:paraId="379664A3"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chr14:103452209</w:t>
            </w:r>
            <w:proofErr w:type="gramEnd"/>
            <w:r w:rsidRPr="007107AC">
              <w:rPr>
                <w:rFonts w:ascii="Times New Roman" w:eastAsia="Times New Roman" w:hAnsi="Times New Roman"/>
                <w:color w:val="000000"/>
                <w:szCs w:val="24"/>
                <w:lang w:eastAsia="en-GB"/>
              </w:rPr>
              <w:t xml:space="preserve">-103952209  </w:t>
            </w:r>
          </w:p>
        </w:tc>
        <w:tc>
          <w:tcPr>
            <w:tcW w:w="1394" w:type="dxa"/>
            <w:tcBorders>
              <w:top w:val="nil"/>
              <w:left w:val="nil"/>
              <w:bottom w:val="nil"/>
              <w:right w:val="nil"/>
            </w:tcBorders>
            <w:shd w:val="clear" w:color="auto" w:fill="auto"/>
            <w:vAlign w:val="center"/>
            <w:hideMark/>
          </w:tcPr>
          <w:p w14:paraId="1F9F869A"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0029</w:t>
            </w:r>
          </w:p>
        </w:tc>
        <w:tc>
          <w:tcPr>
            <w:tcW w:w="1152" w:type="dxa"/>
            <w:tcBorders>
              <w:top w:val="nil"/>
              <w:left w:val="nil"/>
              <w:bottom w:val="nil"/>
              <w:right w:val="nil"/>
            </w:tcBorders>
            <w:shd w:val="clear" w:color="auto" w:fill="auto"/>
            <w:vAlign w:val="center"/>
            <w:hideMark/>
          </w:tcPr>
          <w:p w14:paraId="45FB7D10"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4187</w:t>
            </w:r>
          </w:p>
        </w:tc>
        <w:tc>
          <w:tcPr>
            <w:tcW w:w="276" w:type="dxa"/>
            <w:tcBorders>
              <w:top w:val="nil"/>
              <w:left w:val="nil"/>
              <w:bottom w:val="nil"/>
              <w:right w:val="nil"/>
            </w:tcBorders>
            <w:shd w:val="clear" w:color="auto" w:fill="auto"/>
            <w:vAlign w:val="center"/>
            <w:hideMark/>
          </w:tcPr>
          <w:p w14:paraId="5BF9B4B7"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B0C096D" w14:textId="77777777" w:rsidTr="00933377">
        <w:trPr>
          <w:trHeight w:val="312"/>
        </w:trPr>
        <w:tc>
          <w:tcPr>
            <w:tcW w:w="4084" w:type="dxa"/>
            <w:tcBorders>
              <w:top w:val="nil"/>
              <w:left w:val="nil"/>
              <w:bottom w:val="nil"/>
              <w:right w:val="nil"/>
            </w:tcBorders>
            <w:shd w:val="clear" w:color="auto" w:fill="auto"/>
            <w:vAlign w:val="center"/>
            <w:hideMark/>
          </w:tcPr>
          <w:p w14:paraId="503EDB64" w14:textId="77777777" w:rsidR="00403BAC" w:rsidRPr="007107AC" w:rsidRDefault="00403BAC" w:rsidP="00933377">
            <w:pPr>
              <w:rPr>
                <w:rFonts w:ascii="Times New Roman" w:eastAsia="Times New Roman" w:hAnsi="Times New Roman"/>
                <w:color w:val="000000"/>
                <w:szCs w:val="24"/>
                <w:lang w:val="en-GB" w:eastAsia="en-GB"/>
              </w:rPr>
            </w:pPr>
            <w:r>
              <w:rPr>
                <w:rFonts w:ascii="Times New Roman" w:eastAsia="Times New Roman" w:hAnsi="Times New Roman"/>
                <w:color w:val="000000"/>
                <w:szCs w:val="24"/>
                <w:lang w:val="pt-PT" w:eastAsia="en-GB"/>
              </w:rPr>
              <w:t>chrX</w:t>
            </w:r>
            <w:r w:rsidRPr="007107AC">
              <w:rPr>
                <w:rFonts w:ascii="Times New Roman" w:eastAsia="Times New Roman" w:hAnsi="Times New Roman"/>
                <w:color w:val="000000"/>
                <w:szCs w:val="24"/>
                <w:lang w:val="pt-PT" w:eastAsia="en-GB"/>
              </w:rPr>
              <w:t xml:space="preserve">:2000001-2500001   </w:t>
            </w:r>
          </w:p>
        </w:tc>
        <w:tc>
          <w:tcPr>
            <w:tcW w:w="1394" w:type="dxa"/>
            <w:tcBorders>
              <w:top w:val="nil"/>
              <w:left w:val="nil"/>
              <w:bottom w:val="nil"/>
              <w:right w:val="nil"/>
            </w:tcBorders>
            <w:shd w:val="clear" w:color="auto" w:fill="auto"/>
            <w:vAlign w:val="center"/>
            <w:hideMark/>
          </w:tcPr>
          <w:p w14:paraId="16736F83"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0003</w:t>
            </w:r>
          </w:p>
        </w:tc>
        <w:tc>
          <w:tcPr>
            <w:tcW w:w="1152" w:type="dxa"/>
            <w:tcBorders>
              <w:top w:val="nil"/>
              <w:left w:val="nil"/>
              <w:bottom w:val="nil"/>
              <w:right w:val="nil"/>
            </w:tcBorders>
            <w:shd w:val="clear" w:color="auto" w:fill="auto"/>
            <w:vAlign w:val="center"/>
            <w:hideMark/>
          </w:tcPr>
          <w:p w14:paraId="6589A272"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0107</w:t>
            </w:r>
          </w:p>
        </w:tc>
        <w:tc>
          <w:tcPr>
            <w:tcW w:w="276" w:type="dxa"/>
            <w:tcBorders>
              <w:top w:val="nil"/>
              <w:left w:val="nil"/>
              <w:bottom w:val="nil"/>
              <w:right w:val="nil"/>
            </w:tcBorders>
            <w:shd w:val="clear" w:color="auto" w:fill="auto"/>
            <w:vAlign w:val="center"/>
            <w:hideMark/>
          </w:tcPr>
          <w:p w14:paraId="6C29CF8B"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7A423B4D" w14:textId="77777777" w:rsidTr="00933377">
        <w:trPr>
          <w:trHeight w:val="312"/>
        </w:trPr>
        <w:tc>
          <w:tcPr>
            <w:tcW w:w="4084" w:type="dxa"/>
            <w:tcBorders>
              <w:top w:val="nil"/>
              <w:left w:val="nil"/>
              <w:bottom w:val="nil"/>
              <w:right w:val="nil"/>
            </w:tcBorders>
            <w:shd w:val="clear" w:color="auto" w:fill="auto"/>
            <w:vAlign w:val="center"/>
            <w:hideMark/>
          </w:tcPr>
          <w:p w14:paraId="37D24CE0" w14:textId="77777777" w:rsidR="00403BAC" w:rsidRPr="007107AC" w:rsidRDefault="00403BAC" w:rsidP="00933377">
            <w:pPr>
              <w:rPr>
                <w:rFonts w:ascii="Times New Roman" w:eastAsia="Times New Roman" w:hAnsi="Times New Roman"/>
                <w:color w:val="000000"/>
                <w:szCs w:val="24"/>
                <w:lang w:val="en-GB" w:eastAsia="en-GB"/>
              </w:rPr>
            </w:pPr>
            <w:r>
              <w:rPr>
                <w:rFonts w:ascii="Times New Roman" w:eastAsia="Times New Roman" w:hAnsi="Times New Roman"/>
                <w:color w:val="000000"/>
                <w:szCs w:val="24"/>
                <w:lang w:val="pt-PT" w:eastAsia="en-GB"/>
              </w:rPr>
              <w:t>chrX</w:t>
            </w:r>
            <w:r w:rsidRPr="007107AC">
              <w:rPr>
                <w:rFonts w:ascii="Times New Roman" w:eastAsia="Times New Roman" w:hAnsi="Times New Roman"/>
                <w:color w:val="000000"/>
                <w:szCs w:val="24"/>
                <w:lang w:val="pt-PT" w:eastAsia="en-GB"/>
              </w:rPr>
              <w:t xml:space="preserve">:114500001-115000001   </w:t>
            </w:r>
          </w:p>
        </w:tc>
        <w:tc>
          <w:tcPr>
            <w:tcW w:w="1394" w:type="dxa"/>
            <w:tcBorders>
              <w:top w:val="nil"/>
              <w:left w:val="nil"/>
              <w:bottom w:val="nil"/>
              <w:right w:val="nil"/>
            </w:tcBorders>
            <w:shd w:val="clear" w:color="auto" w:fill="auto"/>
            <w:vAlign w:val="center"/>
            <w:hideMark/>
          </w:tcPr>
          <w:p w14:paraId="19DC02A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0034</w:t>
            </w:r>
          </w:p>
        </w:tc>
        <w:tc>
          <w:tcPr>
            <w:tcW w:w="1152" w:type="dxa"/>
            <w:tcBorders>
              <w:top w:val="nil"/>
              <w:left w:val="nil"/>
              <w:bottom w:val="nil"/>
              <w:right w:val="nil"/>
            </w:tcBorders>
            <w:shd w:val="clear" w:color="auto" w:fill="auto"/>
            <w:vAlign w:val="center"/>
            <w:hideMark/>
          </w:tcPr>
          <w:p w14:paraId="285E428B"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4187</w:t>
            </w:r>
          </w:p>
        </w:tc>
        <w:tc>
          <w:tcPr>
            <w:tcW w:w="276" w:type="dxa"/>
            <w:tcBorders>
              <w:top w:val="nil"/>
              <w:left w:val="nil"/>
              <w:bottom w:val="nil"/>
              <w:right w:val="nil"/>
            </w:tcBorders>
            <w:shd w:val="clear" w:color="auto" w:fill="auto"/>
            <w:vAlign w:val="center"/>
            <w:hideMark/>
          </w:tcPr>
          <w:p w14:paraId="432B96B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B16A037" w14:textId="77777777" w:rsidTr="00933377">
        <w:trPr>
          <w:trHeight w:val="312"/>
        </w:trPr>
        <w:tc>
          <w:tcPr>
            <w:tcW w:w="4084" w:type="dxa"/>
            <w:tcBorders>
              <w:top w:val="nil"/>
              <w:left w:val="nil"/>
              <w:bottom w:val="nil"/>
              <w:right w:val="nil"/>
            </w:tcBorders>
            <w:shd w:val="clear" w:color="auto" w:fill="auto"/>
            <w:vAlign w:val="center"/>
            <w:hideMark/>
          </w:tcPr>
          <w:p w14:paraId="59EA0217" w14:textId="77777777" w:rsidR="00403BAC" w:rsidRPr="007107AC" w:rsidRDefault="00403BAC" w:rsidP="00933377">
            <w:pPr>
              <w:rPr>
                <w:rFonts w:ascii="Times New Roman" w:eastAsia="Times New Roman" w:hAnsi="Times New Roman"/>
                <w:color w:val="000000"/>
                <w:szCs w:val="24"/>
                <w:lang w:val="en-GB" w:eastAsia="en-GB"/>
              </w:rPr>
            </w:pPr>
            <w:r>
              <w:rPr>
                <w:rFonts w:ascii="Times New Roman" w:eastAsia="Times New Roman" w:hAnsi="Times New Roman"/>
                <w:color w:val="000000"/>
                <w:szCs w:val="24"/>
                <w:lang w:val="pt-PT" w:eastAsia="en-GB"/>
              </w:rPr>
              <w:t>chrY</w:t>
            </w:r>
            <w:r w:rsidRPr="007107AC">
              <w:rPr>
                <w:rFonts w:ascii="Times New Roman" w:eastAsia="Times New Roman" w:hAnsi="Times New Roman"/>
                <w:color w:val="000000"/>
                <w:szCs w:val="24"/>
                <w:lang w:val="pt-PT" w:eastAsia="en-GB"/>
              </w:rPr>
              <w:t xml:space="preserve">:20500001-21000001    </w:t>
            </w:r>
          </w:p>
        </w:tc>
        <w:tc>
          <w:tcPr>
            <w:tcW w:w="1394" w:type="dxa"/>
            <w:tcBorders>
              <w:top w:val="nil"/>
              <w:left w:val="nil"/>
              <w:bottom w:val="nil"/>
              <w:right w:val="nil"/>
            </w:tcBorders>
            <w:shd w:val="clear" w:color="auto" w:fill="auto"/>
            <w:vAlign w:val="center"/>
            <w:hideMark/>
          </w:tcPr>
          <w:p w14:paraId="015F15C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1000</w:t>
            </w:r>
          </w:p>
        </w:tc>
        <w:tc>
          <w:tcPr>
            <w:tcW w:w="1152" w:type="dxa"/>
            <w:tcBorders>
              <w:top w:val="nil"/>
              <w:left w:val="nil"/>
              <w:bottom w:val="nil"/>
              <w:right w:val="nil"/>
            </w:tcBorders>
            <w:shd w:val="clear" w:color="auto" w:fill="auto"/>
            <w:vAlign w:val="center"/>
            <w:hideMark/>
          </w:tcPr>
          <w:p w14:paraId="37D362F0"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val="pt-PT" w:eastAsia="en-GB"/>
              </w:rPr>
              <w:t>0</w:t>
            </w:r>
            <w:r>
              <w:rPr>
                <w:rFonts w:ascii="Times New Roman" w:eastAsia="Times New Roman" w:hAnsi="Times New Roman"/>
                <w:color w:val="000000"/>
                <w:szCs w:val="24"/>
                <w:lang w:val="pt-PT" w:eastAsia="en-GB"/>
              </w:rPr>
              <w:t>.</w:t>
            </w:r>
            <w:r w:rsidRPr="007107AC">
              <w:rPr>
                <w:rFonts w:ascii="Times New Roman" w:eastAsia="Times New Roman" w:hAnsi="Times New Roman"/>
                <w:color w:val="000000"/>
                <w:szCs w:val="24"/>
                <w:lang w:val="pt-PT" w:eastAsia="en-GB"/>
              </w:rPr>
              <w:t>1000</w:t>
            </w:r>
          </w:p>
        </w:tc>
        <w:tc>
          <w:tcPr>
            <w:tcW w:w="276" w:type="dxa"/>
            <w:tcBorders>
              <w:top w:val="nil"/>
              <w:left w:val="nil"/>
              <w:bottom w:val="nil"/>
              <w:right w:val="nil"/>
            </w:tcBorders>
            <w:shd w:val="clear" w:color="auto" w:fill="auto"/>
            <w:vAlign w:val="center"/>
            <w:hideMark/>
          </w:tcPr>
          <w:p w14:paraId="43875D64"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E090F1C" w14:textId="77777777" w:rsidTr="00933377">
        <w:trPr>
          <w:trHeight w:val="312"/>
        </w:trPr>
        <w:tc>
          <w:tcPr>
            <w:tcW w:w="6906" w:type="dxa"/>
            <w:gridSpan w:val="4"/>
            <w:tcBorders>
              <w:top w:val="nil"/>
              <w:left w:val="nil"/>
              <w:bottom w:val="nil"/>
              <w:right w:val="nil"/>
            </w:tcBorders>
            <w:shd w:val="clear" w:color="auto" w:fill="auto"/>
            <w:vAlign w:val="center"/>
            <w:hideMark/>
          </w:tcPr>
          <w:p w14:paraId="6E0D447B"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78534D7" w14:textId="77777777" w:rsidTr="00933377">
        <w:trPr>
          <w:trHeight w:val="312"/>
        </w:trPr>
        <w:tc>
          <w:tcPr>
            <w:tcW w:w="6906" w:type="dxa"/>
            <w:gridSpan w:val="4"/>
            <w:tcBorders>
              <w:top w:val="nil"/>
              <w:left w:val="nil"/>
              <w:bottom w:val="nil"/>
              <w:right w:val="nil"/>
            </w:tcBorders>
            <w:shd w:val="clear" w:color="auto" w:fill="auto"/>
            <w:vAlign w:val="center"/>
            <w:hideMark/>
          </w:tcPr>
          <w:p w14:paraId="0C95525B"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CNVs &gt; 100kb</w:t>
            </w:r>
          </w:p>
        </w:tc>
      </w:tr>
      <w:tr w:rsidR="00403BAC" w:rsidRPr="007107AC" w14:paraId="31DE837C" w14:textId="77777777" w:rsidTr="00933377">
        <w:trPr>
          <w:trHeight w:val="312"/>
        </w:trPr>
        <w:tc>
          <w:tcPr>
            <w:tcW w:w="4084" w:type="dxa"/>
            <w:tcBorders>
              <w:top w:val="nil"/>
              <w:left w:val="nil"/>
              <w:bottom w:val="nil"/>
              <w:right w:val="nil"/>
            </w:tcBorders>
            <w:shd w:val="clear" w:color="auto" w:fill="auto"/>
            <w:vAlign w:val="center"/>
            <w:hideMark/>
          </w:tcPr>
          <w:p w14:paraId="2C48F665"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EPHA3</w:t>
            </w:r>
          </w:p>
        </w:tc>
        <w:tc>
          <w:tcPr>
            <w:tcW w:w="1394" w:type="dxa"/>
            <w:tcBorders>
              <w:top w:val="nil"/>
              <w:left w:val="nil"/>
              <w:bottom w:val="nil"/>
              <w:right w:val="nil"/>
            </w:tcBorders>
            <w:shd w:val="clear" w:color="auto" w:fill="auto"/>
            <w:vAlign w:val="center"/>
            <w:hideMark/>
          </w:tcPr>
          <w:p w14:paraId="062155D0"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0241</w:t>
            </w:r>
          </w:p>
        </w:tc>
        <w:tc>
          <w:tcPr>
            <w:tcW w:w="1152" w:type="dxa"/>
            <w:tcBorders>
              <w:top w:val="nil"/>
              <w:left w:val="nil"/>
              <w:bottom w:val="nil"/>
              <w:right w:val="nil"/>
            </w:tcBorders>
            <w:shd w:val="clear" w:color="auto" w:fill="auto"/>
            <w:vAlign w:val="center"/>
            <w:hideMark/>
          </w:tcPr>
          <w:p w14:paraId="47E5CD3A"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0574</w:t>
            </w:r>
          </w:p>
        </w:tc>
        <w:tc>
          <w:tcPr>
            <w:tcW w:w="276" w:type="dxa"/>
            <w:tcBorders>
              <w:top w:val="nil"/>
              <w:left w:val="nil"/>
              <w:bottom w:val="nil"/>
              <w:right w:val="nil"/>
            </w:tcBorders>
            <w:shd w:val="clear" w:color="auto" w:fill="auto"/>
            <w:vAlign w:val="center"/>
            <w:hideMark/>
          </w:tcPr>
          <w:p w14:paraId="55FEFA8B"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FD2E6C4" w14:textId="77777777" w:rsidTr="00933377">
        <w:trPr>
          <w:trHeight w:val="312"/>
        </w:trPr>
        <w:tc>
          <w:tcPr>
            <w:tcW w:w="4084" w:type="dxa"/>
            <w:tcBorders>
              <w:top w:val="nil"/>
              <w:left w:val="nil"/>
              <w:bottom w:val="nil"/>
              <w:right w:val="nil"/>
            </w:tcBorders>
            <w:shd w:val="clear" w:color="auto" w:fill="auto"/>
            <w:vAlign w:val="center"/>
            <w:hideMark/>
          </w:tcPr>
          <w:p w14:paraId="4066EF7C"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 xml:space="preserve">PARD3    </w:t>
            </w:r>
          </w:p>
        </w:tc>
        <w:tc>
          <w:tcPr>
            <w:tcW w:w="1394" w:type="dxa"/>
            <w:tcBorders>
              <w:top w:val="nil"/>
              <w:left w:val="nil"/>
              <w:bottom w:val="nil"/>
              <w:right w:val="nil"/>
            </w:tcBorders>
            <w:shd w:val="clear" w:color="auto" w:fill="auto"/>
            <w:vAlign w:val="center"/>
            <w:hideMark/>
          </w:tcPr>
          <w:p w14:paraId="47FE2DCE"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0253</w:t>
            </w:r>
          </w:p>
        </w:tc>
        <w:tc>
          <w:tcPr>
            <w:tcW w:w="1152" w:type="dxa"/>
            <w:tcBorders>
              <w:top w:val="nil"/>
              <w:left w:val="nil"/>
              <w:bottom w:val="nil"/>
              <w:right w:val="nil"/>
            </w:tcBorders>
            <w:shd w:val="clear" w:color="auto" w:fill="auto"/>
            <w:vAlign w:val="center"/>
            <w:hideMark/>
          </w:tcPr>
          <w:p w14:paraId="7D3015CB"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3610</w:t>
            </w:r>
          </w:p>
        </w:tc>
        <w:tc>
          <w:tcPr>
            <w:tcW w:w="276" w:type="dxa"/>
            <w:tcBorders>
              <w:top w:val="nil"/>
              <w:left w:val="nil"/>
              <w:bottom w:val="nil"/>
              <w:right w:val="nil"/>
            </w:tcBorders>
            <w:shd w:val="clear" w:color="auto" w:fill="auto"/>
            <w:vAlign w:val="center"/>
            <w:hideMark/>
          </w:tcPr>
          <w:p w14:paraId="38C10468"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89A6D46" w14:textId="77777777" w:rsidTr="00933377">
        <w:trPr>
          <w:trHeight w:val="312"/>
        </w:trPr>
        <w:tc>
          <w:tcPr>
            <w:tcW w:w="4084" w:type="dxa"/>
            <w:tcBorders>
              <w:top w:val="nil"/>
              <w:left w:val="nil"/>
              <w:bottom w:val="nil"/>
              <w:right w:val="nil"/>
            </w:tcBorders>
            <w:shd w:val="clear" w:color="auto" w:fill="auto"/>
            <w:vAlign w:val="center"/>
            <w:hideMark/>
          </w:tcPr>
          <w:p w14:paraId="38EBD701"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chr1:16500001</w:t>
            </w:r>
            <w:proofErr w:type="gramEnd"/>
            <w:r w:rsidRPr="007107AC">
              <w:rPr>
                <w:rFonts w:ascii="Times New Roman" w:eastAsia="Times New Roman" w:hAnsi="Times New Roman"/>
                <w:color w:val="000000"/>
                <w:szCs w:val="24"/>
                <w:lang w:eastAsia="en-GB"/>
              </w:rPr>
              <w:t xml:space="preserve">-17000001   </w:t>
            </w:r>
          </w:p>
        </w:tc>
        <w:tc>
          <w:tcPr>
            <w:tcW w:w="1394" w:type="dxa"/>
            <w:tcBorders>
              <w:top w:val="nil"/>
              <w:left w:val="nil"/>
              <w:bottom w:val="nil"/>
              <w:right w:val="nil"/>
            </w:tcBorders>
            <w:shd w:val="clear" w:color="auto" w:fill="auto"/>
            <w:vAlign w:val="center"/>
            <w:hideMark/>
          </w:tcPr>
          <w:p w14:paraId="4AA4071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0012</w:t>
            </w:r>
          </w:p>
        </w:tc>
        <w:tc>
          <w:tcPr>
            <w:tcW w:w="1152" w:type="dxa"/>
            <w:tcBorders>
              <w:top w:val="nil"/>
              <w:left w:val="nil"/>
              <w:bottom w:val="nil"/>
              <w:right w:val="nil"/>
            </w:tcBorders>
            <w:shd w:val="clear" w:color="auto" w:fill="auto"/>
            <w:vAlign w:val="center"/>
            <w:hideMark/>
          </w:tcPr>
          <w:p w14:paraId="11B20E3A"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2766</w:t>
            </w:r>
          </w:p>
        </w:tc>
        <w:tc>
          <w:tcPr>
            <w:tcW w:w="276" w:type="dxa"/>
            <w:tcBorders>
              <w:top w:val="nil"/>
              <w:left w:val="nil"/>
              <w:bottom w:val="nil"/>
              <w:right w:val="nil"/>
            </w:tcBorders>
            <w:shd w:val="clear" w:color="auto" w:fill="auto"/>
            <w:vAlign w:val="center"/>
            <w:hideMark/>
          </w:tcPr>
          <w:p w14:paraId="76D87200"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6072E50" w14:textId="77777777" w:rsidTr="00933377">
        <w:trPr>
          <w:trHeight w:val="312"/>
        </w:trPr>
        <w:tc>
          <w:tcPr>
            <w:tcW w:w="4084" w:type="dxa"/>
            <w:tcBorders>
              <w:top w:val="nil"/>
              <w:left w:val="nil"/>
              <w:bottom w:val="nil"/>
              <w:right w:val="nil"/>
            </w:tcBorders>
            <w:shd w:val="clear" w:color="auto" w:fill="auto"/>
            <w:vAlign w:val="center"/>
            <w:hideMark/>
          </w:tcPr>
          <w:p w14:paraId="075EF944"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chr2:97000001</w:t>
            </w:r>
            <w:proofErr w:type="gramEnd"/>
            <w:r w:rsidRPr="007107AC">
              <w:rPr>
                <w:rFonts w:ascii="Times New Roman" w:eastAsia="Times New Roman" w:hAnsi="Times New Roman"/>
                <w:color w:val="000000"/>
                <w:szCs w:val="24"/>
                <w:lang w:eastAsia="en-GB"/>
              </w:rPr>
              <w:t xml:space="preserve">-97500001   </w:t>
            </w:r>
          </w:p>
        </w:tc>
        <w:tc>
          <w:tcPr>
            <w:tcW w:w="1394" w:type="dxa"/>
            <w:tcBorders>
              <w:top w:val="nil"/>
              <w:left w:val="nil"/>
              <w:bottom w:val="nil"/>
              <w:right w:val="nil"/>
            </w:tcBorders>
            <w:shd w:val="clear" w:color="auto" w:fill="auto"/>
            <w:vAlign w:val="center"/>
            <w:hideMark/>
          </w:tcPr>
          <w:p w14:paraId="618D493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0013</w:t>
            </w:r>
          </w:p>
        </w:tc>
        <w:tc>
          <w:tcPr>
            <w:tcW w:w="1152" w:type="dxa"/>
            <w:tcBorders>
              <w:top w:val="nil"/>
              <w:left w:val="nil"/>
              <w:bottom w:val="nil"/>
              <w:right w:val="nil"/>
            </w:tcBorders>
            <w:shd w:val="clear" w:color="auto" w:fill="auto"/>
            <w:vAlign w:val="center"/>
            <w:hideMark/>
          </w:tcPr>
          <w:p w14:paraId="043EC6E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0572</w:t>
            </w:r>
          </w:p>
        </w:tc>
        <w:tc>
          <w:tcPr>
            <w:tcW w:w="276" w:type="dxa"/>
            <w:tcBorders>
              <w:top w:val="nil"/>
              <w:left w:val="nil"/>
              <w:bottom w:val="nil"/>
              <w:right w:val="nil"/>
            </w:tcBorders>
            <w:shd w:val="clear" w:color="auto" w:fill="auto"/>
            <w:vAlign w:val="center"/>
            <w:hideMark/>
          </w:tcPr>
          <w:p w14:paraId="77626D47"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F824EC9" w14:textId="77777777" w:rsidTr="00933377">
        <w:trPr>
          <w:trHeight w:val="312"/>
        </w:trPr>
        <w:tc>
          <w:tcPr>
            <w:tcW w:w="4084" w:type="dxa"/>
            <w:tcBorders>
              <w:top w:val="nil"/>
              <w:left w:val="nil"/>
              <w:bottom w:val="nil"/>
              <w:right w:val="nil"/>
            </w:tcBorders>
            <w:shd w:val="clear" w:color="auto" w:fill="auto"/>
            <w:vAlign w:val="center"/>
            <w:hideMark/>
          </w:tcPr>
          <w:p w14:paraId="2C886DBC"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chr3:89000001</w:t>
            </w:r>
            <w:proofErr w:type="gramEnd"/>
            <w:r w:rsidRPr="007107AC">
              <w:rPr>
                <w:rFonts w:ascii="Times New Roman" w:eastAsia="Times New Roman" w:hAnsi="Times New Roman"/>
                <w:color w:val="000000"/>
                <w:szCs w:val="24"/>
                <w:lang w:eastAsia="en-GB"/>
              </w:rPr>
              <w:t xml:space="preserve">-89500001    </w:t>
            </w:r>
          </w:p>
        </w:tc>
        <w:tc>
          <w:tcPr>
            <w:tcW w:w="1394" w:type="dxa"/>
            <w:tcBorders>
              <w:top w:val="nil"/>
              <w:left w:val="nil"/>
              <w:bottom w:val="nil"/>
              <w:right w:val="nil"/>
            </w:tcBorders>
            <w:shd w:val="clear" w:color="auto" w:fill="auto"/>
            <w:vAlign w:val="center"/>
            <w:hideMark/>
          </w:tcPr>
          <w:p w14:paraId="08E6816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0235</w:t>
            </w:r>
          </w:p>
        </w:tc>
        <w:tc>
          <w:tcPr>
            <w:tcW w:w="1152" w:type="dxa"/>
            <w:tcBorders>
              <w:top w:val="nil"/>
              <w:left w:val="nil"/>
              <w:bottom w:val="nil"/>
              <w:right w:val="nil"/>
            </w:tcBorders>
            <w:shd w:val="clear" w:color="auto" w:fill="auto"/>
            <w:vAlign w:val="center"/>
            <w:hideMark/>
          </w:tcPr>
          <w:p w14:paraId="0DFEA6B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2288</w:t>
            </w:r>
          </w:p>
        </w:tc>
        <w:tc>
          <w:tcPr>
            <w:tcW w:w="276" w:type="dxa"/>
            <w:tcBorders>
              <w:top w:val="nil"/>
              <w:left w:val="nil"/>
              <w:bottom w:val="nil"/>
              <w:right w:val="nil"/>
            </w:tcBorders>
            <w:shd w:val="clear" w:color="auto" w:fill="auto"/>
            <w:vAlign w:val="center"/>
            <w:hideMark/>
          </w:tcPr>
          <w:p w14:paraId="7D4F1FC2"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6C15DB11" w14:textId="77777777" w:rsidTr="00933377">
        <w:trPr>
          <w:trHeight w:val="312"/>
        </w:trPr>
        <w:tc>
          <w:tcPr>
            <w:tcW w:w="4084" w:type="dxa"/>
            <w:tcBorders>
              <w:top w:val="nil"/>
              <w:left w:val="nil"/>
              <w:bottom w:val="nil"/>
              <w:right w:val="nil"/>
            </w:tcBorders>
            <w:shd w:val="clear" w:color="auto" w:fill="auto"/>
            <w:vAlign w:val="center"/>
            <w:hideMark/>
          </w:tcPr>
          <w:p w14:paraId="251551DC"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chr11:134000002</w:t>
            </w:r>
            <w:proofErr w:type="gramEnd"/>
            <w:r w:rsidRPr="007107AC">
              <w:rPr>
                <w:rFonts w:ascii="Times New Roman" w:eastAsia="Times New Roman" w:hAnsi="Times New Roman"/>
                <w:color w:val="000000"/>
                <w:szCs w:val="24"/>
                <w:lang w:eastAsia="en-GB"/>
              </w:rPr>
              <w:t>-134449982</w:t>
            </w:r>
          </w:p>
        </w:tc>
        <w:tc>
          <w:tcPr>
            <w:tcW w:w="1394" w:type="dxa"/>
            <w:tcBorders>
              <w:top w:val="nil"/>
              <w:left w:val="nil"/>
              <w:bottom w:val="nil"/>
              <w:right w:val="nil"/>
            </w:tcBorders>
            <w:shd w:val="clear" w:color="auto" w:fill="auto"/>
            <w:vAlign w:val="center"/>
            <w:hideMark/>
          </w:tcPr>
          <w:p w14:paraId="3DF21A6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0072</w:t>
            </w:r>
          </w:p>
        </w:tc>
        <w:tc>
          <w:tcPr>
            <w:tcW w:w="1152" w:type="dxa"/>
            <w:tcBorders>
              <w:top w:val="nil"/>
              <w:left w:val="nil"/>
              <w:bottom w:val="nil"/>
              <w:right w:val="nil"/>
            </w:tcBorders>
            <w:shd w:val="clear" w:color="auto" w:fill="auto"/>
            <w:vAlign w:val="center"/>
            <w:hideMark/>
          </w:tcPr>
          <w:p w14:paraId="0BEC6F3D"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4212</w:t>
            </w:r>
          </w:p>
        </w:tc>
        <w:tc>
          <w:tcPr>
            <w:tcW w:w="276" w:type="dxa"/>
            <w:tcBorders>
              <w:top w:val="nil"/>
              <w:left w:val="nil"/>
              <w:bottom w:val="nil"/>
              <w:right w:val="nil"/>
            </w:tcBorders>
            <w:shd w:val="clear" w:color="auto" w:fill="auto"/>
            <w:vAlign w:val="center"/>
            <w:hideMark/>
          </w:tcPr>
          <w:p w14:paraId="08742E03"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5BD0986" w14:textId="77777777" w:rsidTr="00933377">
        <w:trPr>
          <w:trHeight w:val="312"/>
        </w:trPr>
        <w:tc>
          <w:tcPr>
            <w:tcW w:w="4084" w:type="dxa"/>
            <w:tcBorders>
              <w:top w:val="nil"/>
              <w:left w:val="nil"/>
              <w:bottom w:val="nil"/>
              <w:right w:val="nil"/>
            </w:tcBorders>
            <w:shd w:val="clear" w:color="auto" w:fill="auto"/>
            <w:vAlign w:val="center"/>
            <w:hideMark/>
          </w:tcPr>
          <w:p w14:paraId="1D81FAF0"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chr12:110500001</w:t>
            </w:r>
            <w:proofErr w:type="gramEnd"/>
            <w:r w:rsidRPr="007107AC">
              <w:rPr>
                <w:rFonts w:ascii="Times New Roman" w:eastAsia="Times New Roman" w:hAnsi="Times New Roman"/>
                <w:color w:val="000000"/>
                <w:szCs w:val="24"/>
                <w:lang w:eastAsia="en-GB"/>
              </w:rPr>
              <w:t xml:space="preserve">-111000001   </w:t>
            </w:r>
          </w:p>
        </w:tc>
        <w:tc>
          <w:tcPr>
            <w:tcW w:w="1394" w:type="dxa"/>
            <w:tcBorders>
              <w:top w:val="nil"/>
              <w:left w:val="nil"/>
              <w:bottom w:val="nil"/>
              <w:right w:val="nil"/>
            </w:tcBorders>
            <w:shd w:val="clear" w:color="auto" w:fill="auto"/>
            <w:vAlign w:val="center"/>
            <w:hideMark/>
          </w:tcPr>
          <w:p w14:paraId="1E84820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0026</w:t>
            </w:r>
          </w:p>
        </w:tc>
        <w:tc>
          <w:tcPr>
            <w:tcW w:w="1152" w:type="dxa"/>
            <w:tcBorders>
              <w:top w:val="nil"/>
              <w:left w:val="nil"/>
              <w:bottom w:val="nil"/>
              <w:right w:val="nil"/>
            </w:tcBorders>
            <w:shd w:val="clear" w:color="auto" w:fill="auto"/>
            <w:vAlign w:val="center"/>
            <w:hideMark/>
          </w:tcPr>
          <w:p w14:paraId="5C7E4E1E"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2615</w:t>
            </w:r>
          </w:p>
        </w:tc>
        <w:tc>
          <w:tcPr>
            <w:tcW w:w="276" w:type="dxa"/>
            <w:tcBorders>
              <w:top w:val="nil"/>
              <w:left w:val="nil"/>
              <w:bottom w:val="nil"/>
              <w:right w:val="nil"/>
            </w:tcBorders>
            <w:shd w:val="clear" w:color="auto" w:fill="auto"/>
            <w:vAlign w:val="center"/>
            <w:hideMark/>
          </w:tcPr>
          <w:p w14:paraId="7487B87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2FC73CC9" w14:textId="77777777" w:rsidTr="00933377">
        <w:trPr>
          <w:trHeight w:val="312"/>
        </w:trPr>
        <w:tc>
          <w:tcPr>
            <w:tcW w:w="4084" w:type="dxa"/>
            <w:tcBorders>
              <w:top w:val="nil"/>
              <w:left w:val="nil"/>
              <w:bottom w:val="nil"/>
              <w:right w:val="nil"/>
            </w:tcBorders>
            <w:shd w:val="clear" w:color="auto" w:fill="auto"/>
            <w:vAlign w:val="center"/>
            <w:hideMark/>
          </w:tcPr>
          <w:p w14:paraId="10230E0F" w14:textId="77777777" w:rsidR="00403BAC" w:rsidRPr="007107AC" w:rsidRDefault="00403BAC" w:rsidP="00933377">
            <w:pPr>
              <w:rPr>
                <w:rFonts w:ascii="Times New Roman" w:eastAsia="Times New Roman" w:hAnsi="Times New Roman"/>
                <w:color w:val="000000"/>
                <w:szCs w:val="24"/>
                <w:lang w:val="en-GB" w:eastAsia="en-GB"/>
              </w:rPr>
            </w:pPr>
            <w:proofErr w:type="gramStart"/>
            <w:r>
              <w:rPr>
                <w:rFonts w:ascii="Times New Roman" w:eastAsia="Times New Roman" w:hAnsi="Times New Roman"/>
                <w:color w:val="000000"/>
                <w:szCs w:val="24"/>
                <w:lang w:eastAsia="en-GB"/>
              </w:rPr>
              <w:t>chrX</w:t>
            </w:r>
            <w:r w:rsidRPr="007107AC">
              <w:rPr>
                <w:rFonts w:ascii="Times New Roman" w:eastAsia="Times New Roman" w:hAnsi="Times New Roman"/>
                <w:color w:val="000000"/>
                <w:szCs w:val="24"/>
                <w:lang w:eastAsia="en-GB"/>
              </w:rPr>
              <w:t>:148500001</w:t>
            </w:r>
            <w:proofErr w:type="gramEnd"/>
            <w:r w:rsidRPr="007107AC">
              <w:rPr>
                <w:rFonts w:ascii="Times New Roman" w:eastAsia="Times New Roman" w:hAnsi="Times New Roman"/>
                <w:color w:val="000000"/>
                <w:szCs w:val="24"/>
                <w:lang w:eastAsia="en-GB"/>
              </w:rPr>
              <w:t xml:space="preserve">-149000001   </w:t>
            </w:r>
          </w:p>
        </w:tc>
        <w:tc>
          <w:tcPr>
            <w:tcW w:w="1394" w:type="dxa"/>
            <w:tcBorders>
              <w:top w:val="nil"/>
              <w:left w:val="nil"/>
              <w:bottom w:val="nil"/>
              <w:right w:val="nil"/>
            </w:tcBorders>
            <w:shd w:val="clear" w:color="auto" w:fill="auto"/>
            <w:vAlign w:val="center"/>
            <w:hideMark/>
          </w:tcPr>
          <w:p w14:paraId="2BDF07A7"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0041</w:t>
            </w:r>
          </w:p>
        </w:tc>
        <w:tc>
          <w:tcPr>
            <w:tcW w:w="1152" w:type="dxa"/>
            <w:tcBorders>
              <w:top w:val="nil"/>
              <w:left w:val="nil"/>
              <w:bottom w:val="nil"/>
              <w:right w:val="nil"/>
            </w:tcBorders>
            <w:shd w:val="clear" w:color="auto" w:fill="auto"/>
            <w:vAlign w:val="center"/>
            <w:hideMark/>
          </w:tcPr>
          <w:p w14:paraId="26355FF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2288</w:t>
            </w:r>
          </w:p>
        </w:tc>
        <w:tc>
          <w:tcPr>
            <w:tcW w:w="276" w:type="dxa"/>
            <w:tcBorders>
              <w:top w:val="nil"/>
              <w:left w:val="nil"/>
              <w:bottom w:val="nil"/>
              <w:right w:val="nil"/>
            </w:tcBorders>
            <w:shd w:val="clear" w:color="auto" w:fill="auto"/>
            <w:vAlign w:val="center"/>
            <w:hideMark/>
          </w:tcPr>
          <w:p w14:paraId="68AF7FD0"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4B0D302" w14:textId="77777777" w:rsidTr="00933377">
        <w:trPr>
          <w:trHeight w:val="312"/>
        </w:trPr>
        <w:tc>
          <w:tcPr>
            <w:tcW w:w="6906" w:type="dxa"/>
            <w:gridSpan w:val="4"/>
            <w:tcBorders>
              <w:top w:val="nil"/>
              <w:left w:val="nil"/>
              <w:bottom w:val="nil"/>
              <w:right w:val="nil"/>
            </w:tcBorders>
            <w:shd w:val="clear" w:color="auto" w:fill="auto"/>
            <w:vAlign w:val="center"/>
            <w:hideMark/>
          </w:tcPr>
          <w:p w14:paraId="0973A5EB"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6729028" w14:textId="77777777" w:rsidTr="00933377">
        <w:trPr>
          <w:trHeight w:val="312"/>
        </w:trPr>
        <w:tc>
          <w:tcPr>
            <w:tcW w:w="6906" w:type="dxa"/>
            <w:gridSpan w:val="4"/>
            <w:tcBorders>
              <w:top w:val="nil"/>
              <w:left w:val="nil"/>
              <w:bottom w:val="nil"/>
              <w:right w:val="nil"/>
            </w:tcBorders>
            <w:shd w:val="clear" w:color="auto" w:fill="auto"/>
            <w:vAlign w:val="center"/>
            <w:hideMark/>
          </w:tcPr>
          <w:p w14:paraId="7E9BB4C3"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Deletions &gt; 100kb</w:t>
            </w:r>
          </w:p>
        </w:tc>
      </w:tr>
      <w:tr w:rsidR="00403BAC" w:rsidRPr="007107AC" w14:paraId="5B342F85" w14:textId="77777777" w:rsidTr="00933377">
        <w:trPr>
          <w:trHeight w:val="312"/>
        </w:trPr>
        <w:tc>
          <w:tcPr>
            <w:tcW w:w="4084" w:type="dxa"/>
            <w:tcBorders>
              <w:top w:val="nil"/>
              <w:left w:val="nil"/>
              <w:bottom w:val="nil"/>
              <w:right w:val="nil"/>
            </w:tcBorders>
            <w:shd w:val="clear" w:color="auto" w:fill="auto"/>
            <w:vAlign w:val="center"/>
            <w:hideMark/>
          </w:tcPr>
          <w:p w14:paraId="641116FC"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 xml:space="preserve">CNTNAP3   </w:t>
            </w:r>
          </w:p>
        </w:tc>
        <w:tc>
          <w:tcPr>
            <w:tcW w:w="1394" w:type="dxa"/>
            <w:tcBorders>
              <w:top w:val="nil"/>
              <w:left w:val="nil"/>
              <w:bottom w:val="nil"/>
              <w:right w:val="nil"/>
            </w:tcBorders>
            <w:shd w:val="clear" w:color="auto" w:fill="auto"/>
            <w:vAlign w:val="center"/>
            <w:hideMark/>
          </w:tcPr>
          <w:p w14:paraId="7EABB42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0232</w:t>
            </w:r>
          </w:p>
        </w:tc>
        <w:tc>
          <w:tcPr>
            <w:tcW w:w="1152" w:type="dxa"/>
            <w:tcBorders>
              <w:top w:val="nil"/>
              <w:left w:val="nil"/>
              <w:bottom w:val="nil"/>
              <w:right w:val="nil"/>
            </w:tcBorders>
            <w:shd w:val="clear" w:color="auto" w:fill="auto"/>
            <w:vAlign w:val="center"/>
            <w:hideMark/>
          </w:tcPr>
          <w:p w14:paraId="1C2C6BD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0965</w:t>
            </w:r>
          </w:p>
        </w:tc>
        <w:tc>
          <w:tcPr>
            <w:tcW w:w="276" w:type="dxa"/>
            <w:tcBorders>
              <w:top w:val="nil"/>
              <w:left w:val="nil"/>
              <w:bottom w:val="nil"/>
              <w:right w:val="nil"/>
            </w:tcBorders>
            <w:shd w:val="clear" w:color="auto" w:fill="auto"/>
            <w:vAlign w:val="center"/>
            <w:hideMark/>
          </w:tcPr>
          <w:p w14:paraId="6F318E7C"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3D3CB8B4" w14:textId="77777777" w:rsidTr="00933377">
        <w:trPr>
          <w:trHeight w:val="312"/>
        </w:trPr>
        <w:tc>
          <w:tcPr>
            <w:tcW w:w="4084" w:type="dxa"/>
            <w:tcBorders>
              <w:top w:val="nil"/>
              <w:left w:val="nil"/>
              <w:bottom w:val="nil"/>
              <w:right w:val="nil"/>
            </w:tcBorders>
            <w:shd w:val="clear" w:color="auto" w:fill="auto"/>
            <w:vAlign w:val="center"/>
            <w:hideMark/>
          </w:tcPr>
          <w:p w14:paraId="7C0FE08C"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lastRenderedPageBreak/>
              <w:t>chr2:97000001</w:t>
            </w:r>
            <w:proofErr w:type="gramEnd"/>
            <w:r w:rsidRPr="007107AC">
              <w:rPr>
                <w:rFonts w:ascii="Times New Roman" w:eastAsia="Times New Roman" w:hAnsi="Times New Roman"/>
                <w:color w:val="000000"/>
                <w:szCs w:val="24"/>
                <w:lang w:eastAsia="en-GB"/>
              </w:rPr>
              <w:t xml:space="preserve">-97500001   </w:t>
            </w:r>
          </w:p>
        </w:tc>
        <w:tc>
          <w:tcPr>
            <w:tcW w:w="1394" w:type="dxa"/>
            <w:tcBorders>
              <w:top w:val="nil"/>
              <w:left w:val="nil"/>
              <w:bottom w:val="nil"/>
              <w:right w:val="nil"/>
            </w:tcBorders>
            <w:shd w:val="clear" w:color="auto" w:fill="auto"/>
            <w:vAlign w:val="center"/>
            <w:hideMark/>
          </w:tcPr>
          <w:p w14:paraId="082655E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0018</w:t>
            </w:r>
          </w:p>
        </w:tc>
        <w:tc>
          <w:tcPr>
            <w:tcW w:w="1152" w:type="dxa"/>
            <w:tcBorders>
              <w:top w:val="nil"/>
              <w:left w:val="nil"/>
              <w:bottom w:val="nil"/>
              <w:right w:val="nil"/>
            </w:tcBorders>
            <w:shd w:val="clear" w:color="auto" w:fill="auto"/>
            <w:vAlign w:val="center"/>
            <w:hideMark/>
          </w:tcPr>
          <w:p w14:paraId="41B9EF8F"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1043</w:t>
            </w:r>
          </w:p>
        </w:tc>
        <w:tc>
          <w:tcPr>
            <w:tcW w:w="276" w:type="dxa"/>
            <w:tcBorders>
              <w:top w:val="nil"/>
              <w:left w:val="nil"/>
              <w:bottom w:val="nil"/>
              <w:right w:val="nil"/>
            </w:tcBorders>
            <w:shd w:val="clear" w:color="auto" w:fill="auto"/>
            <w:vAlign w:val="center"/>
            <w:hideMark/>
          </w:tcPr>
          <w:p w14:paraId="152811BA"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24FA904" w14:textId="77777777" w:rsidTr="00933377">
        <w:trPr>
          <w:trHeight w:val="312"/>
        </w:trPr>
        <w:tc>
          <w:tcPr>
            <w:tcW w:w="6906" w:type="dxa"/>
            <w:gridSpan w:val="4"/>
            <w:tcBorders>
              <w:top w:val="nil"/>
              <w:left w:val="nil"/>
              <w:bottom w:val="nil"/>
              <w:right w:val="nil"/>
            </w:tcBorders>
            <w:shd w:val="clear" w:color="auto" w:fill="auto"/>
            <w:vAlign w:val="center"/>
            <w:hideMark/>
          </w:tcPr>
          <w:p w14:paraId="5D86AAB4" w14:textId="77777777" w:rsidR="00403BAC" w:rsidRPr="007107AC" w:rsidRDefault="00403BAC" w:rsidP="00933377">
            <w:pPr>
              <w:rPr>
                <w:rFonts w:ascii="Times New Roman" w:eastAsia="Times New Roman" w:hAnsi="Times New Roman"/>
                <w:i/>
                <w:iCs/>
                <w:color w:val="000000"/>
                <w:szCs w:val="24"/>
                <w:lang w:val="en-GB" w:eastAsia="en-GB"/>
              </w:rPr>
            </w:pPr>
            <w:r w:rsidRPr="007107AC">
              <w:rPr>
                <w:rFonts w:ascii="Times New Roman" w:eastAsia="Times New Roman" w:hAnsi="Times New Roman"/>
                <w:i/>
                <w:iCs/>
                <w:color w:val="000000"/>
                <w:szCs w:val="24"/>
                <w:lang w:eastAsia="en-GB"/>
              </w:rPr>
              <w:t>Duplications &gt; 100kb</w:t>
            </w:r>
          </w:p>
        </w:tc>
      </w:tr>
      <w:tr w:rsidR="00403BAC" w:rsidRPr="007107AC" w14:paraId="552F6FED" w14:textId="77777777" w:rsidTr="00933377">
        <w:trPr>
          <w:trHeight w:val="312"/>
        </w:trPr>
        <w:tc>
          <w:tcPr>
            <w:tcW w:w="4084" w:type="dxa"/>
            <w:tcBorders>
              <w:top w:val="nil"/>
              <w:left w:val="nil"/>
              <w:bottom w:val="nil"/>
              <w:right w:val="nil"/>
            </w:tcBorders>
            <w:shd w:val="clear" w:color="auto" w:fill="auto"/>
            <w:vAlign w:val="center"/>
            <w:hideMark/>
          </w:tcPr>
          <w:p w14:paraId="1513A7F7"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EPHA3</w:t>
            </w:r>
          </w:p>
        </w:tc>
        <w:tc>
          <w:tcPr>
            <w:tcW w:w="1394" w:type="dxa"/>
            <w:tcBorders>
              <w:top w:val="nil"/>
              <w:left w:val="nil"/>
              <w:bottom w:val="nil"/>
              <w:right w:val="nil"/>
            </w:tcBorders>
            <w:shd w:val="clear" w:color="auto" w:fill="auto"/>
            <w:vAlign w:val="center"/>
            <w:hideMark/>
          </w:tcPr>
          <w:p w14:paraId="2E1F7A56"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0252</w:t>
            </w:r>
          </w:p>
        </w:tc>
        <w:tc>
          <w:tcPr>
            <w:tcW w:w="1152" w:type="dxa"/>
            <w:tcBorders>
              <w:top w:val="nil"/>
              <w:left w:val="nil"/>
              <w:bottom w:val="nil"/>
              <w:right w:val="nil"/>
            </w:tcBorders>
            <w:shd w:val="clear" w:color="auto" w:fill="auto"/>
            <w:vAlign w:val="center"/>
            <w:hideMark/>
          </w:tcPr>
          <w:p w14:paraId="08A4F34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0436</w:t>
            </w:r>
          </w:p>
        </w:tc>
        <w:tc>
          <w:tcPr>
            <w:tcW w:w="276" w:type="dxa"/>
            <w:tcBorders>
              <w:top w:val="nil"/>
              <w:left w:val="nil"/>
              <w:bottom w:val="nil"/>
              <w:right w:val="nil"/>
            </w:tcBorders>
            <w:shd w:val="clear" w:color="auto" w:fill="auto"/>
            <w:vAlign w:val="center"/>
            <w:hideMark/>
          </w:tcPr>
          <w:p w14:paraId="3B15FA48"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1EEA4AA9" w14:textId="77777777" w:rsidTr="00933377">
        <w:trPr>
          <w:trHeight w:val="312"/>
        </w:trPr>
        <w:tc>
          <w:tcPr>
            <w:tcW w:w="4084" w:type="dxa"/>
            <w:tcBorders>
              <w:top w:val="nil"/>
              <w:left w:val="nil"/>
              <w:bottom w:val="nil"/>
              <w:right w:val="nil"/>
            </w:tcBorders>
            <w:shd w:val="clear" w:color="auto" w:fill="auto"/>
            <w:vAlign w:val="center"/>
            <w:hideMark/>
          </w:tcPr>
          <w:p w14:paraId="17E5B3C9" w14:textId="77777777" w:rsidR="00403BAC" w:rsidRPr="007107AC" w:rsidRDefault="00403BAC" w:rsidP="00933377">
            <w:pPr>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 xml:space="preserve">PARD3    </w:t>
            </w:r>
          </w:p>
        </w:tc>
        <w:tc>
          <w:tcPr>
            <w:tcW w:w="1394" w:type="dxa"/>
            <w:tcBorders>
              <w:top w:val="nil"/>
              <w:left w:val="nil"/>
              <w:bottom w:val="nil"/>
              <w:right w:val="nil"/>
            </w:tcBorders>
            <w:shd w:val="clear" w:color="auto" w:fill="auto"/>
            <w:vAlign w:val="center"/>
            <w:hideMark/>
          </w:tcPr>
          <w:p w14:paraId="622EF3F1"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0255</w:t>
            </w:r>
          </w:p>
        </w:tc>
        <w:tc>
          <w:tcPr>
            <w:tcW w:w="1152" w:type="dxa"/>
            <w:tcBorders>
              <w:top w:val="nil"/>
              <w:left w:val="nil"/>
              <w:bottom w:val="nil"/>
              <w:right w:val="nil"/>
            </w:tcBorders>
            <w:shd w:val="clear" w:color="auto" w:fill="auto"/>
            <w:vAlign w:val="center"/>
            <w:hideMark/>
          </w:tcPr>
          <w:p w14:paraId="3E516128"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2867</w:t>
            </w:r>
          </w:p>
        </w:tc>
        <w:tc>
          <w:tcPr>
            <w:tcW w:w="276" w:type="dxa"/>
            <w:tcBorders>
              <w:top w:val="nil"/>
              <w:left w:val="nil"/>
              <w:bottom w:val="nil"/>
              <w:right w:val="nil"/>
            </w:tcBorders>
            <w:shd w:val="clear" w:color="auto" w:fill="auto"/>
            <w:vAlign w:val="center"/>
            <w:hideMark/>
          </w:tcPr>
          <w:p w14:paraId="530917FE"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B4493EE" w14:textId="77777777" w:rsidTr="00933377">
        <w:trPr>
          <w:trHeight w:val="312"/>
        </w:trPr>
        <w:tc>
          <w:tcPr>
            <w:tcW w:w="4084" w:type="dxa"/>
            <w:tcBorders>
              <w:top w:val="nil"/>
              <w:left w:val="nil"/>
              <w:bottom w:val="nil"/>
              <w:right w:val="nil"/>
            </w:tcBorders>
            <w:shd w:val="clear" w:color="auto" w:fill="auto"/>
            <w:vAlign w:val="center"/>
            <w:hideMark/>
          </w:tcPr>
          <w:p w14:paraId="1D3EF1A4"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chr1:16500001</w:t>
            </w:r>
            <w:proofErr w:type="gramEnd"/>
            <w:r w:rsidRPr="007107AC">
              <w:rPr>
                <w:rFonts w:ascii="Times New Roman" w:eastAsia="Times New Roman" w:hAnsi="Times New Roman"/>
                <w:color w:val="000000"/>
                <w:szCs w:val="24"/>
                <w:lang w:eastAsia="en-GB"/>
              </w:rPr>
              <w:t xml:space="preserve">-17000001   </w:t>
            </w:r>
          </w:p>
        </w:tc>
        <w:tc>
          <w:tcPr>
            <w:tcW w:w="1394" w:type="dxa"/>
            <w:tcBorders>
              <w:top w:val="nil"/>
              <w:left w:val="nil"/>
              <w:bottom w:val="nil"/>
              <w:right w:val="nil"/>
            </w:tcBorders>
            <w:shd w:val="clear" w:color="auto" w:fill="auto"/>
            <w:vAlign w:val="center"/>
            <w:hideMark/>
          </w:tcPr>
          <w:p w14:paraId="12C8D58E"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0018</w:t>
            </w:r>
          </w:p>
        </w:tc>
        <w:tc>
          <w:tcPr>
            <w:tcW w:w="1152" w:type="dxa"/>
            <w:tcBorders>
              <w:top w:val="nil"/>
              <w:left w:val="nil"/>
              <w:bottom w:val="nil"/>
              <w:right w:val="nil"/>
            </w:tcBorders>
            <w:shd w:val="clear" w:color="auto" w:fill="auto"/>
            <w:vAlign w:val="center"/>
            <w:hideMark/>
          </w:tcPr>
          <w:p w14:paraId="3DB56C2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2232</w:t>
            </w:r>
          </w:p>
        </w:tc>
        <w:tc>
          <w:tcPr>
            <w:tcW w:w="276" w:type="dxa"/>
            <w:tcBorders>
              <w:top w:val="nil"/>
              <w:left w:val="nil"/>
              <w:bottom w:val="nil"/>
              <w:right w:val="nil"/>
            </w:tcBorders>
            <w:shd w:val="clear" w:color="auto" w:fill="auto"/>
            <w:vAlign w:val="center"/>
            <w:hideMark/>
          </w:tcPr>
          <w:p w14:paraId="7403A7AD"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0363E531" w14:textId="77777777" w:rsidTr="00933377">
        <w:trPr>
          <w:trHeight w:val="312"/>
        </w:trPr>
        <w:tc>
          <w:tcPr>
            <w:tcW w:w="4084" w:type="dxa"/>
            <w:tcBorders>
              <w:top w:val="nil"/>
              <w:left w:val="nil"/>
              <w:bottom w:val="nil"/>
              <w:right w:val="nil"/>
            </w:tcBorders>
            <w:shd w:val="clear" w:color="auto" w:fill="auto"/>
            <w:vAlign w:val="center"/>
            <w:hideMark/>
          </w:tcPr>
          <w:p w14:paraId="20EBE382"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chr3:89000001</w:t>
            </w:r>
            <w:proofErr w:type="gramEnd"/>
            <w:r w:rsidRPr="007107AC">
              <w:rPr>
                <w:rFonts w:ascii="Times New Roman" w:eastAsia="Times New Roman" w:hAnsi="Times New Roman"/>
                <w:color w:val="000000"/>
                <w:szCs w:val="24"/>
                <w:lang w:eastAsia="en-GB"/>
              </w:rPr>
              <w:t xml:space="preserve">-89500001    </w:t>
            </w:r>
          </w:p>
        </w:tc>
        <w:tc>
          <w:tcPr>
            <w:tcW w:w="1394" w:type="dxa"/>
            <w:tcBorders>
              <w:top w:val="nil"/>
              <w:left w:val="nil"/>
              <w:bottom w:val="nil"/>
              <w:right w:val="nil"/>
            </w:tcBorders>
            <w:shd w:val="clear" w:color="auto" w:fill="auto"/>
            <w:vAlign w:val="center"/>
            <w:hideMark/>
          </w:tcPr>
          <w:p w14:paraId="1483C819"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0247</w:t>
            </w:r>
          </w:p>
        </w:tc>
        <w:tc>
          <w:tcPr>
            <w:tcW w:w="1152" w:type="dxa"/>
            <w:tcBorders>
              <w:top w:val="nil"/>
              <w:left w:val="nil"/>
              <w:bottom w:val="nil"/>
              <w:right w:val="nil"/>
            </w:tcBorders>
            <w:shd w:val="clear" w:color="auto" w:fill="auto"/>
            <w:vAlign w:val="center"/>
            <w:hideMark/>
          </w:tcPr>
          <w:p w14:paraId="1EA020B4"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1570</w:t>
            </w:r>
          </w:p>
        </w:tc>
        <w:tc>
          <w:tcPr>
            <w:tcW w:w="276" w:type="dxa"/>
            <w:tcBorders>
              <w:top w:val="nil"/>
              <w:left w:val="nil"/>
              <w:bottom w:val="nil"/>
              <w:right w:val="nil"/>
            </w:tcBorders>
            <w:shd w:val="clear" w:color="auto" w:fill="auto"/>
            <w:vAlign w:val="center"/>
            <w:hideMark/>
          </w:tcPr>
          <w:p w14:paraId="00136705"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5C4C5E50" w14:textId="77777777" w:rsidTr="00933377">
        <w:trPr>
          <w:trHeight w:val="312"/>
        </w:trPr>
        <w:tc>
          <w:tcPr>
            <w:tcW w:w="4084" w:type="dxa"/>
            <w:tcBorders>
              <w:top w:val="nil"/>
              <w:left w:val="nil"/>
              <w:bottom w:val="nil"/>
              <w:right w:val="nil"/>
            </w:tcBorders>
            <w:shd w:val="clear" w:color="auto" w:fill="auto"/>
            <w:vAlign w:val="center"/>
            <w:hideMark/>
          </w:tcPr>
          <w:p w14:paraId="2A5C2906"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chr11:134000002</w:t>
            </w:r>
            <w:proofErr w:type="gramEnd"/>
            <w:r w:rsidRPr="007107AC">
              <w:rPr>
                <w:rFonts w:ascii="Times New Roman" w:eastAsia="Times New Roman" w:hAnsi="Times New Roman"/>
                <w:color w:val="000000"/>
                <w:szCs w:val="24"/>
                <w:lang w:eastAsia="en-GB"/>
              </w:rPr>
              <w:t xml:space="preserve">-134449982   </w:t>
            </w:r>
          </w:p>
        </w:tc>
        <w:tc>
          <w:tcPr>
            <w:tcW w:w="1394" w:type="dxa"/>
            <w:tcBorders>
              <w:top w:val="nil"/>
              <w:left w:val="nil"/>
              <w:bottom w:val="nil"/>
              <w:right w:val="nil"/>
            </w:tcBorders>
            <w:shd w:val="clear" w:color="auto" w:fill="auto"/>
            <w:vAlign w:val="center"/>
            <w:hideMark/>
          </w:tcPr>
          <w:p w14:paraId="2C9E905C"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0077</w:t>
            </w:r>
          </w:p>
        </w:tc>
        <w:tc>
          <w:tcPr>
            <w:tcW w:w="1152" w:type="dxa"/>
            <w:tcBorders>
              <w:top w:val="nil"/>
              <w:left w:val="nil"/>
              <w:bottom w:val="nil"/>
              <w:right w:val="nil"/>
            </w:tcBorders>
            <w:shd w:val="clear" w:color="auto" w:fill="auto"/>
            <w:vAlign w:val="center"/>
            <w:hideMark/>
          </w:tcPr>
          <w:p w14:paraId="5A14DE21"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3041</w:t>
            </w:r>
          </w:p>
        </w:tc>
        <w:tc>
          <w:tcPr>
            <w:tcW w:w="276" w:type="dxa"/>
            <w:tcBorders>
              <w:top w:val="nil"/>
              <w:left w:val="nil"/>
              <w:bottom w:val="nil"/>
              <w:right w:val="nil"/>
            </w:tcBorders>
            <w:shd w:val="clear" w:color="auto" w:fill="auto"/>
            <w:vAlign w:val="center"/>
            <w:hideMark/>
          </w:tcPr>
          <w:p w14:paraId="6D9A877B" w14:textId="77777777" w:rsidR="00403BAC" w:rsidRPr="007107AC" w:rsidRDefault="00403BAC" w:rsidP="00933377">
            <w:pPr>
              <w:rPr>
                <w:rFonts w:ascii="Times New Roman" w:eastAsia="Times New Roman" w:hAnsi="Times New Roman"/>
                <w:color w:val="000000"/>
                <w:szCs w:val="24"/>
                <w:lang w:val="en-GB" w:eastAsia="en-GB"/>
              </w:rPr>
            </w:pPr>
          </w:p>
        </w:tc>
      </w:tr>
      <w:tr w:rsidR="00403BAC" w:rsidRPr="007107AC" w14:paraId="4522FDBD" w14:textId="77777777" w:rsidTr="00933377">
        <w:trPr>
          <w:trHeight w:val="312"/>
        </w:trPr>
        <w:tc>
          <w:tcPr>
            <w:tcW w:w="4084" w:type="dxa"/>
            <w:tcBorders>
              <w:top w:val="nil"/>
              <w:left w:val="nil"/>
              <w:bottom w:val="nil"/>
              <w:right w:val="nil"/>
            </w:tcBorders>
            <w:shd w:val="clear" w:color="auto" w:fill="auto"/>
            <w:vAlign w:val="center"/>
            <w:hideMark/>
          </w:tcPr>
          <w:p w14:paraId="78CAFACD" w14:textId="77777777" w:rsidR="00403BAC" w:rsidRPr="007107AC" w:rsidRDefault="00403BAC" w:rsidP="00933377">
            <w:pPr>
              <w:rPr>
                <w:rFonts w:ascii="Times New Roman" w:eastAsia="Times New Roman" w:hAnsi="Times New Roman"/>
                <w:color w:val="000000"/>
                <w:szCs w:val="24"/>
                <w:lang w:val="en-GB" w:eastAsia="en-GB"/>
              </w:rPr>
            </w:pPr>
            <w:proofErr w:type="gramStart"/>
            <w:r w:rsidRPr="007107AC">
              <w:rPr>
                <w:rFonts w:ascii="Times New Roman" w:eastAsia="Times New Roman" w:hAnsi="Times New Roman"/>
                <w:color w:val="000000"/>
                <w:szCs w:val="24"/>
                <w:lang w:eastAsia="en-GB"/>
              </w:rPr>
              <w:t>chr12:110500001</w:t>
            </w:r>
            <w:proofErr w:type="gramEnd"/>
            <w:r w:rsidRPr="007107AC">
              <w:rPr>
                <w:rFonts w:ascii="Times New Roman" w:eastAsia="Times New Roman" w:hAnsi="Times New Roman"/>
                <w:color w:val="000000"/>
                <w:szCs w:val="24"/>
                <w:lang w:eastAsia="en-GB"/>
              </w:rPr>
              <w:t xml:space="preserve">-111000001   </w:t>
            </w:r>
          </w:p>
        </w:tc>
        <w:tc>
          <w:tcPr>
            <w:tcW w:w="1394" w:type="dxa"/>
            <w:tcBorders>
              <w:top w:val="nil"/>
              <w:left w:val="nil"/>
              <w:bottom w:val="nil"/>
              <w:right w:val="nil"/>
            </w:tcBorders>
            <w:shd w:val="clear" w:color="auto" w:fill="auto"/>
            <w:vAlign w:val="center"/>
            <w:hideMark/>
          </w:tcPr>
          <w:p w14:paraId="1E047F37"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0031</w:t>
            </w:r>
          </w:p>
        </w:tc>
        <w:tc>
          <w:tcPr>
            <w:tcW w:w="1152" w:type="dxa"/>
            <w:tcBorders>
              <w:top w:val="nil"/>
              <w:left w:val="nil"/>
              <w:bottom w:val="nil"/>
              <w:right w:val="nil"/>
            </w:tcBorders>
            <w:shd w:val="clear" w:color="auto" w:fill="auto"/>
            <w:vAlign w:val="center"/>
            <w:hideMark/>
          </w:tcPr>
          <w:p w14:paraId="2D911475" w14:textId="77777777" w:rsidR="00403BAC" w:rsidRPr="007107AC" w:rsidRDefault="00403BAC" w:rsidP="00933377">
            <w:pPr>
              <w:jc w:val="right"/>
              <w:rPr>
                <w:rFonts w:ascii="Times New Roman" w:eastAsia="Times New Roman" w:hAnsi="Times New Roman"/>
                <w:color w:val="000000"/>
                <w:szCs w:val="24"/>
                <w:lang w:val="en-GB" w:eastAsia="en-GB"/>
              </w:rPr>
            </w:pPr>
            <w:r w:rsidRPr="007107AC">
              <w:rPr>
                <w:rFonts w:ascii="Times New Roman" w:eastAsia="Times New Roman" w:hAnsi="Times New Roman"/>
                <w:color w:val="000000"/>
                <w:szCs w:val="24"/>
                <w:lang w:eastAsia="en-GB"/>
              </w:rPr>
              <w:t>0</w:t>
            </w:r>
            <w:r>
              <w:rPr>
                <w:rFonts w:ascii="Times New Roman" w:eastAsia="Times New Roman" w:hAnsi="Times New Roman"/>
                <w:color w:val="000000"/>
                <w:szCs w:val="24"/>
                <w:lang w:eastAsia="en-GB"/>
              </w:rPr>
              <w:t>.</w:t>
            </w:r>
            <w:r w:rsidRPr="007107AC">
              <w:rPr>
                <w:rFonts w:ascii="Times New Roman" w:eastAsia="Times New Roman" w:hAnsi="Times New Roman"/>
                <w:color w:val="000000"/>
                <w:szCs w:val="24"/>
                <w:lang w:eastAsia="en-GB"/>
              </w:rPr>
              <w:t>1897</w:t>
            </w:r>
          </w:p>
        </w:tc>
        <w:tc>
          <w:tcPr>
            <w:tcW w:w="276" w:type="dxa"/>
            <w:tcBorders>
              <w:top w:val="nil"/>
              <w:left w:val="nil"/>
              <w:bottom w:val="nil"/>
              <w:right w:val="nil"/>
            </w:tcBorders>
            <w:shd w:val="clear" w:color="auto" w:fill="auto"/>
            <w:vAlign w:val="center"/>
            <w:hideMark/>
          </w:tcPr>
          <w:p w14:paraId="31CA9E2D" w14:textId="77777777" w:rsidR="00403BAC" w:rsidRPr="007107AC" w:rsidRDefault="00403BAC" w:rsidP="00933377">
            <w:pPr>
              <w:rPr>
                <w:rFonts w:ascii="Times New Roman" w:eastAsia="Times New Roman" w:hAnsi="Times New Roman"/>
                <w:color w:val="000000"/>
                <w:szCs w:val="24"/>
                <w:lang w:val="en-GB" w:eastAsia="en-GB"/>
              </w:rPr>
            </w:pPr>
          </w:p>
        </w:tc>
      </w:tr>
    </w:tbl>
    <w:p w14:paraId="6A6D09E2" w14:textId="77777777" w:rsidR="00403BAC" w:rsidRDefault="00403BAC" w:rsidP="00403BAC">
      <w:pPr>
        <w:widowControl w:val="0"/>
        <w:autoSpaceDE w:val="0"/>
        <w:autoSpaceDN w:val="0"/>
        <w:adjustRightInd w:val="0"/>
        <w:rPr>
          <w:rFonts w:ascii="Times New Roman" w:eastAsia="Times New Roman" w:hAnsi="Times New Roman"/>
          <w:color w:val="000000"/>
          <w:szCs w:val="24"/>
          <w:lang w:eastAsia="en-GB"/>
        </w:rPr>
      </w:pPr>
      <w:r w:rsidRPr="007107AC">
        <w:rPr>
          <w:rFonts w:ascii="Times New Roman" w:eastAsia="Times New Roman" w:hAnsi="Times New Roman"/>
          <w:color w:val="000000"/>
          <w:szCs w:val="24"/>
          <w:vertAlign w:val="superscript"/>
          <w:lang w:eastAsia="en-GB"/>
        </w:rPr>
        <w:t>1</w:t>
      </w:r>
      <w:r w:rsidRPr="007107AC">
        <w:rPr>
          <w:rFonts w:ascii="Times New Roman" w:eastAsia="Times New Roman" w:hAnsi="Times New Roman"/>
          <w:color w:val="000000"/>
          <w:szCs w:val="24"/>
          <w:lang w:eastAsia="en-GB"/>
        </w:rPr>
        <w:t xml:space="preserve"> Coordinates in hg18</w:t>
      </w:r>
    </w:p>
    <w:p w14:paraId="74211537" w14:textId="77777777" w:rsidR="00403BAC" w:rsidRDefault="00403BAC" w:rsidP="00403BAC">
      <w:pPr>
        <w:widowControl w:val="0"/>
        <w:autoSpaceDE w:val="0"/>
        <w:autoSpaceDN w:val="0"/>
        <w:adjustRightInd w:val="0"/>
        <w:rPr>
          <w:rFonts w:eastAsia="Times New Roman" w:cs="AdvP497E2"/>
          <w:szCs w:val="18"/>
          <w:lang w:bidi="en-US"/>
        </w:rPr>
      </w:pPr>
      <w:r w:rsidRPr="007107AC">
        <w:rPr>
          <w:rFonts w:ascii="Times New Roman" w:eastAsia="Times New Roman" w:hAnsi="Times New Roman"/>
          <w:color w:val="000000"/>
          <w:szCs w:val="24"/>
          <w:vertAlign w:val="superscript"/>
          <w:lang w:eastAsia="en-GB"/>
        </w:rPr>
        <w:t xml:space="preserve">2 </w:t>
      </w:r>
      <w:r w:rsidRPr="007107AC">
        <w:rPr>
          <w:rFonts w:ascii="Times New Roman" w:eastAsia="Times New Roman" w:hAnsi="Times New Roman"/>
          <w:color w:val="000000"/>
          <w:szCs w:val="24"/>
          <w:lang w:eastAsia="en-GB"/>
        </w:rPr>
        <w:t>Coordinates in hg19</w:t>
      </w:r>
    </w:p>
    <w:p w14:paraId="0F4C5DEA" w14:textId="77777777" w:rsidR="00403BAC" w:rsidRDefault="00403BAC" w:rsidP="002B18FD">
      <w:pPr>
        <w:widowControl w:val="0"/>
        <w:autoSpaceDE w:val="0"/>
        <w:autoSpaceDN w:val="0"/>
        <w:adjustRightInd w:val="0"/>
        <w:rPr>
          <w:rFonts w:eastAsia="Times New Roman" w:cs="AdvP497E2"/>
          <w:szCs w:val="18"/>
          <w:lang w:bidi="en-US"/>
        </w:rPr>
      </w:pPr>
    </w:p>
    <w:p w14:paraId="2BDE8337" w14:textId="119EFD71" w:rsidR="00DE1E72" w:rsidRDefault="00DE1E72">
      <w:pPr>
        <w:rPr>
          <w:rFonts w:eastAsia="Times New Roman" w:cs="AdvP497E2"/>
          <w:szCs w:val="18"/>
          <w:lang w:bidi="en-US"/>
        </w:rPr>
      </w:pPr>
      <w:r>
        <w:rPr>
          <w:rFonts w:eastAsia="Times New Roman" w:cs="AdvP497E2"/>
          <w:szCs w:val="18"/>
          <w:lang w:bidi="en-US"/>
        </w:rPr>
        <w:br w:type="page"/>
      </w:r>
    </w:p>
    <w:p w14:paraId="1B6DA53B" w14:textId="77777777" w:rsidR="00F847EF" w:rsidRDefault="00F847EF" w:rsidP="002B18FD">
      <w:pPr>
        <w:widowControl w:val="0"/>
        <w:autoSpaceDE w:val="0"/>
        <w:autoSpaceDN w:val="0"/>
        <w:adjustRightInd w:val="0"/>
        <w:rPr>
          <w:rFonts w:eastAsia="Times New Roman" w:cs="AdvP497E2"/>
          <w:szCs w:val="18"/>
          <w:lang w:bidi="en-US"/>
        </w:rPr>
      </w:pPr>
    </w:p>
    <w:p w14:paraId="0DF2EB78" w14:textId="6D097683" w:rsidR="00936BAD" w:rsidRPr="00FC2282" w:rsidRDefault="00936BAD" w:rsidP="00FC2282">
      <w:pPr>
        <w:widowControl w:val="0"/>
        <w:autoSpaceDE w:val="0"/>
        <w:autoSpaceDN w:val="0"/>
        <w:adjustRightInd w:val="0"/>
        <w:rPr>
          <w:rFonts w:eastAsia="Times New Roman" w:cs="AdvP497E2"/>
          <w:szCs w:val="18"/>
          <w:lang w:bidi="en-US"/>
        </w:rPr>
      </w:pPr>
      <w:r>
        <w:rPr>
          <w:b/>
        </w:rPr>
        <w:t>Acknowledgments</w:t>
      </w:r>
    </w:p>
    <w:p w14:paraId="3B40169D" w14:textId="77777777" w:rsidR="00936BAD" w:rsidRPr="00936BAD" w:rsidRDefault="00936BAD">
      <w:pPr>
        <w:rPr>
          <w:b/>
        </w:rPr>
      </w:pPr>
    </w:p>
    <w:p w14:paraId="361C3572" w14:textId="50850B54" w:rsidR="007E31B8" w:rsidRDefault="00936BAD">
      <w:r w:rsidRPr="00936BAD">
        <w:t xml:space="preserve">The Collaborative Study on the Genetics of Alcoholism (COGA), Principal Investigators B. </w:t>
      </w:r>
      <w:proofErr w:type="spellStart"/>
      <w:r w:rsidRPr="00936BAD">
        <w:t>Porjesz</w:t>
      </w:r>
      <w:proofErr w:type="spellEnd"/>
      <w:r w:rsidRPr="00936BAD">
        <w:t xml:space="preserve">, V. </w:t>
      </w:r>
      <w:proofErr w:type="spellStart"/>
      <w:r w:rsidRPr="00936BAD">
        <w:t>Hesselbrock</w:t>
      </w:r>
      <w:proofErr w:type="spellEnd"/>
      <w:r w:rsidRPr="00936BAD">
        <w:t xml:space="preserve">, H. </w:t>
      </w:r>
      <w:proofErr w:type="spellStart"/>
      <w:r w:rsidRPr="00936BAD">
        <w:t>Edenberg</w:t>
      </w:r>
      <w:proofErr w:type="spellEnd"/>
      <w:r w:rsidRPr="00936BAD">
        <w:t xml:space="preserve">, L. </w:t>
      </w:r>
      <w:proofErr w:type="spellStart"/>
      <w:r w:rsidRPr="00936BAD">
        <w:t>Bierut</w:t>
      </w:r>
      <w:proofErr w:type="spellEnd"/>
      <w:r w:rsidRPr="00936BAD">
        <w:t xml:space="preserve">, includes ten different centers: University of Connecticut (V. </w:t>
      </w:r>
      <w:proofErr w:type="spellStart"/>
      <w:r w:rsidRPr="00936BAD">
        <w:t>Hesselbrock</w:t>
      </w:r>
      <w:proofErr w:type="spellEnd"/>
      <w:r w:rsidRPr="00936BAD">
        <w:t xml:space="preserve">); Indiana University (H.J. </w:t>
      </w:r>
      <w:proofErr w:type="spellStart"/>
      <w:r w:rsidRPr="00936BAD">
        <w:t>Edenberg</w:t>
      </w:r>
      <w:proofErr w:type="spellEnd"/>
      <w:r w:rsidRPr="00936BAD">
        <w:t xml:space="preserve">, J. </w:t>
      </w:r>
      <w:proofErr w:type="spellStart"/>
      <w:r w:rsidRPr="00936BAD">
        <w:t>Nurnberger</w:t>
      </w:r>
      <w:proofErr w:type="spellEnd"/>
      <w:r w:rsidRPr="00936BAD">
        <w:t xml:space="preserve"> Jr., T. </w:t>
      </w:r>
      <w:proofErr w:type="spellStart"/>
      <w:r w:rsidRPr="00936BAD">
        <w:t>Foroud</w:t>
      </w:r>
      <w:proofErr w:type="spellEnd"/>
      <w:r w:rsidRPr="00936BAD">
        <w:t xml:space="preserve">); University of Iowa (S. </w:t>
      </w:r>
      <w:proofErr w:type="spellStart"/>
      <w:r w:rsidRPr="00936BAD">
        <w:t>Kuperman</w:t>
      </w:r>
      <w:proofErr w:type="spellEnd"/>
      <w:r w:rsidRPr="00936BAD">
        <w:t xml:space="preserve">, J. Kramer); SUNY Downstate (B. </w:t>
      </w:r>
      <w:proofErr w:type="spellStart"/>
      <w:r w:rsidRPr="00936BAD">
        <w:t>Porjesz</w:t>
      </w:r>
      <w:proofErr w:type="spellEnd"/>
      <w:r w:rsidRPr="00936BAD">
        <w:t xml:space="preserve">); Washington University in St. Louis (L. </w:t>
      </w:r>
      <w:proofErr w:type="spellStart"/>
      <w:r w:rsidRPr="00936BAD">
        <w:t>Bierut</w:t>
      </w:r>
      <w:proofErr w:type="spellEnd"/>
      <w:r w:rsidRPr="00936BAD">
        <w:t xml:space="preserve">, A. </w:t>
      </w:r>
      <w:proofErr w:type="spellStart"/>
      <w:r w:rsidRPr="00936BAD">
        <w:t>Goate</w:t>
      </w:r>
      <w:proofErr w:type="spellEnd"/>
      <w:r w:rsidRPr="00936BAD">
        <w:t xml:space="preserve">, J. Rice, K. </w:t>
      </w:r>
      <w:proofErr w:type="spellStart"/>
      <w:r w:rsidRPr="00936BAD">
        <w:t>Bucholz</w:t>
      </w:r>
      <w:proofErr w:type="spellEnd"/>
      <w:r w:rsidRPr="00936BAD">
        <w:t xml:space="preserve">); University of California at San Diego (M. </w:t>
      </w:r>
      <w:proofErr w:type="spellStart"/>
      <w:r w:rsidRPr="00936BAD">
        <w:t>Schuckit</w:t>
      </w:r>
      <w:proofErr w:type="spellEnd"/>
      <w:r w:rsidRPr="00936BAD">
        <w:t xml:space="preserve">); Rutgers University (J. </w:t>
      </w:r>
      <w:proofErr w:type="spellStart"/>
      <w:r w:rsidRPr="00936BAD">
        <w:t>Tischfield</w:t>
      </w:r>
      <w:proofErr w:type="spellEnd"/>
      <w:r w:rsidRPr="00936BAD">
        <w:t xml:space="preserve">); Southwest Foundation (L. </w:t>
      </w:r>
      <w:proofErr w:type="spellStart"/>
      <w:r w:rsidRPr="00936BAD">
        <w:t>Almasy</w:t>
      </w:r>
      <w:proofErr w:type="spellEnd"/>
      <w:r w:rsidRPr="00936BAD">
        <w:t xml:space="preserve">), Howard University (R. Taylor) and Virginia Commonwealth University (D. Dick). Other COGA collaborators include: L. Bauer (University of Connecticut); D. </w:t>
      </w:r>
      <w:proofErr w:type="spellStart"/>
      <w:r w:rsidRPr="00936BAD">
        <w:t>Koller</w:t>
      </w:r>
      <w:proofErr w:type="spellEnd"/>
      <w:r w:rsidRPr="00936BAD">
        <w:t xml:space="preserve">, S. O’Connor, L. Wetherill, X. </w:t>
      </w:r>
      <w:proofErr w:type="spellStart"/>
      <w:r w:rsidRPr="00936BAD">
        <w:t>Xuei</w:t>
      </w:r>
      <w:proofErr w:type="spellEnd"/>
      <w:r w:rsidRPr="00936BAD">
        <w:t xml:space="preserve"> (Indiana University); Grace Chan (University of Iowa); N. </w:t>
      </w:r>
      <w:proofErr w:type="spellStart"/>
      <w:r w:rsidRPr="00936BAD">
        <w:t>Manz</w:t>
      </w:r>
      <w:proofErr w:type="spellEnd"/>
      <w:r w:rsidRPr="00936BAD">
        <w:t xml:space="preserve">, M. </w:t>
      </w:r>
      <w:proofErr w:type="spellStart"/>
      <w:r w:rsidRPr="00936BAD">
        <w:t>Rangaswamy</w:t>
      </w:r>
      <w:proofErr w:type="spellEnd"/>
      <w:r w:rsidRPr="00936BAD">
        <w:t xml:space="preserve"> (SUNY Downstate); A. </w:t>
      </w:r>
      <w:proofErr w:type="spellStart"/>
      <w:r w:rsidRPr="00936BAD">
        <w:t>Hinrichs</w:t>
      </w:r>
      <w:proofErr w:type="spellEnd"/>
      <w:r w:rsidRPr="00936BAD">
        <w:t xml:space="preserve">, J. </w:t>
      </w:r>
      <w:proofErr w:type="spellStart"/>
      <w:r w:rsidRPr="00936BAD">
        <w:t>Rohrbaugh</w:t>
      </w:r>
      <w:proofErr w:type="spellEnd"/>
      <w:r w:rsidRPr="00936BAD">
        <w:t xml:space="preserve">, J-C Wang (Washington University in St. Louis); A. Brooks (Rutgers University); and F. </w:t>
      </w:r>
      <w:proofErr w:type="spellStart"/>
      <w:r w:rsidRPr="00936BAD">
        <w:t>Aliev</w:t>
      </w:r>
      <w:proofErr w:type="spellEnd"/>
      <w:r w:rsidRPr="00936BAD">
        <w:t xml:space="preserve"> (Virginia Commonwealth University). A. </w:t>
      </w:r>
      <w:proofErr w:type="spellStart"/>
      <w:r w:rsidRPr="00936BAD">
        <w:t>Parsian</w:t>
      </w:r>
      <w:proofErr w:type="spellEnd"/>
      <w:r w:rsidRPr="00936BAD">
        <w:t xml:space="preserve"> and M. Reilly are the NIAAA Staff Collaborators. We continue to be inspired by our memories of Henri </w:t>
      </w:r>
      <w:proofErr w:type="spellStart"/>
      <w:r w:rsidRPr="00936BAD">
        <w:t>Begleiter</w:t>
      </w:r>
      <w:proofErr w:type="spellEnd"/>
      <w:r w:rsidRPr="00936BAD">
        <w:t xml:space="preserve"> and Theodore Reich, founding PI and Co-PI of COGA, and also owe a debt of gratitude to other past organizers of COGA, including Ting-Kai Li, currently a consultant with COGA, P. Michael </w:t>
      </w:r>
      <w:proofErr w:type="spellStart"/>
      <w:r w:rsidRPr="00936BAD">
        <w:t>Conneally</w:t>
      </w:r>
      <w:proofErr w:type="spellEnd"/>
      <w:r w:rsidRPr="00936BAD">
        <w:t>, Raymond Crowe, and Wendy Reich, for their critical contributions. This national collaborative study is supported by NIH Grant U10AA008401 from the National Institute on Alcohol Abuse and Alcoholism (NIAAA) and the National Institute on Drug Abuse (NIDA).</w:t>
      </w:r>
      <w:r w:rsidR="005B572A">
        <w:t xml:space="preserve"> </w:t>
      </w:r>
    </w:p>
    <w:p w14:paraId="08FCDB1B" w14:textId="77777777" w:rsidR="001A273D" w:rsidRDefault="001A273D"/>
    <w:p w14:paraId="68B5FB68" w14:textId="77777777" w:rsidR="001A273D" w:rsidRDefault="001A273D"/>
    <w:p w14:paraId="04745C4E" w14:textId="77777777" w:rsidR="001A273D" w:rsidRDefault="001A273D"/>
    <w:p w14:paraId="10880C3D" w14:textId="77777777" w:rsidR="00403BAC" w:rsidRDefault="001A273D" w:rsidP="00403BAC">
      <w:pPr>
        <w:ind w:left="720" w:hanging="720"/>
        <w:rPr>
          <w:noProof/>
        </w:rPr>
      </w:pPr>
      <w:r>
        <w:fldChar w:fldCharType="begin"/>
      </w:r>
      <w:r>
        <w:instrText xml:space="preserve"> ADDIN EN.REFLIST </w:instrText>
      </w:r>
      <w:r>
        <w:fldChar w:fldCharType="separate"/>
      </w:r>
      <w:bookmarkStart w:id="3" w:name="_ENREF_1"/>
      <w:r w:rsidR="00403BAC">
        <w:rPr>
          <w:noProof/>
        </w:rPr>
        <w:t>1.</w:t>
      </w:r>
      <w:r w:rsidR="00403BAC">
        <w:rPr>
          <w:noProof/>
        </w:rPr>
        <w:tab/>
        <w:t>Price AL</w:t>
      </w:r>
      <w:r w:rsidR="00403BAC" w:rsidRPr="00403BAC">
        <w:rPr>
          <w:i/>
          <w:noProof/>
        </w:rPr>
        <w:t>, et al.</w:t>
      </w:r>
      <w:r w:rsidR="00403BAC">
        <w:rPr>
          <w:noProof/>
        </w:rPr>
        <w:t xml:space="preserve"> (2006) Principal components analysis corrects for stratification in genome-wide association studies. </w:t>
      </w:r>
      <w:r w:rsidR="00403BAC" w:rsidRPr="00403BAC">
        <w:rPr>
          <w:i/>
          <w:noProof/>
        </w:rPr>
        <w:t>Nature genetics</w:t>
      </w:r>
      <w:r w:rsidR="00403BAC">
        <w:rPr>
          <w:noProof/>
        </w:rPr>
        <w:t xml:space="preserve"> 38(8):904-909.</w:t>
      </w:r>
      <w:bookmarkEnd w:id="3"/>
    </w:p>
    <w:p w14:paraId="0470A1FE" w14:textId="77777777" w:rsidR="00403BAC" w:rsidRDefault="00403BAC" w:rsidP="00403BAC">
      <w:pPr>
        <w:ind w:left="720" w:hanging="720"/>
        <w:rPr>
          <w:noProof/>
        </w:rPr>
      </w:pPr>
      <w:bookmarkStart w:id="4" w:name="_ENREF_2"/>
      <w:r>
        <w:rPr>
          <w:noProof/>
        </w:rPr>
        <w:t>2.</w:t>
      </w:r>
      <w:r>
        <w:rPr>
          <w:noProof/>
        </w:rPr>
        <w:tab/>
        <w:t>Price AL</w:t>
      </w:r>
      <w:r w:rsidRPr="00403BAC">
        <w:rPr>
          <w:i/>
          <w:noProof/>
        </w:rPr>
        <w:t>, et al.</w:t>
      </w:r>
      <w:r>
        <w:rPr>
          <w:noProof/>
        </w:rPr>
        <w:t xml:space="preserve"> (2009) Sensitive detection of chromosomal segments of distinct ancestry in admixed populations. </w:t>
      </w:r>
      <w:r w:rsidRPr="00403BAC">
        <w:rPr>
          <w:i/>
          <w:noProof/>
        </w:rPr>
        <w:t>PLoS genetics</w:t>
      </w:r>
      <w:r>
        <w:rPr>
          <w:noProof/>
        </w:rPr>
        <w:t xml:space="preserve"> 5(6):e1000519.</w:t>
      </w:r>
      <w:bookmarkEnd w:id="4"/>
    </w:p>
    <w:p w14:paraId="496D2530" w14:textId="77777777" w:rsidR="00403BAC" w:rsidRDefault="00403BAC" w:rsidP="00403BAC">
      <w:pPr>
        <w:ind w:left="720" w:hanging="720"/>
        <w:rPr>
          <w:noProof/>
        </w:rPr>
      </w:pPr>
      <w:bookmarkStart w:id="5" w:name="_ENREF_3"/>
      <w:r>
        <w:rPr>
          <w:noProof/>
        </w:rPr>
        <w:t>3.</w:t>
      </w:r>
      <w:r>
        <w:rPr>
          <w:noProof/>
        </w:rPr>
        <w:tab/>
        <w:t>Hu Z</w:t>
      </w:r>
      <w:r w:rsidRPr="00403BAC">
        <w:rPr>
          <w:i/>
          <w:noProof/>
        </w:rPr>
        <w:t>, et al.</w:t>
      </w:r>
      <w:r>
        <w:rPr>
          <w:noProof/>
        </w:rPr>
        <w:t xml:space="preserve"> (2012) A genome-wide association study in Chinese men identifies three risk loci for non-obstructive azoospermia. </w:t>
      </w:r>
      <w:r w:rsidRPr="00403BAC">
        <w:rPr>
          <w:i/>
          <w:noProof/>
        </w:rPr>
        <w:t>Nature genetics</w:t>
      </w:r>
      <w:r>
        <w:rPr>
          <w:noProof/>
        </w:rPr>
        <w:t xml:space="preserve"> 44(2):183-186.</w:t>
      </w:r>
      <w:bookmarkEnd w:id="5"/>
    </w:p>
    <w:p w14:paraId="6EE67484" w14:textId="77777777" w:rsidR="00403BAC" w:rsidRDefault="00403BAC" w:rsidP="00403BAC">
      <w:pPr>
        <w:ind w:left="720" w:hanging="720"/>
        <w:rPr>
          <w:noProof/>
        </w:rPr>
      </w:pPr>
      <w:bookmarkStart w:id="6" w:name="_ENREF_4"/>
      <w:r>
        <w:rPr>
          <w:noProof/>
        </w:rPr>
        <w:t>4.</w:t>
      </w:r>
      <w:r>
        <w:rPr>
          <w:noProof/>
        </w:rPr>
        <w:tab/>
        <w:t xml:space="preserve">Pique-Regi R, Ortega A, &amp; Asgharzadeh S (2009) Joint estimation of copy number variation and reference intensities on multiple DNA arrays using GADA. </w:t>
      </w:r>
      <w:r w:rsidRPr="00403BAC">
        <w:rPr>
          <w:i/>
          <w:noProof/>
        </w:rPr>
        <w:t>Bioinformatics</w:t>
      </w:r>
      <w:r>
        <w:rPr>
          <w:noProof/>
        </w:rPr>
        <w:t xml:space="preserve"> 25(10):1223-1230.</w:t>
      </w:r>
      <w:bookmarkEnd w:id="6"/>
    </w:p>
    <w:p w14:paraId="51D69E5E" w14:textId="77777777" w:rsidR="00403BAC" w:rsidRDefault="00403BAC" w:rsidP="00403BAC">
      <w:pPr>
        <w:ind w:left="720" w:hanging="720"/>
        <w:rPr>
          <w:noProof/>
        </w:rPr>
      </w:pPr>
      <w:bookmarkStart w:id="7" w:name="_ENREF_5"/>
      <w:r>
        <w:rPr>
          <w:noProof/>
        </w:rPr>
        <w:t>5.</w:t>
      </w:r>
      <w:r>
        <w:rPr>
          <w:noProof/>
        </w:rPr>
        <w:tab/>
        <w:t>Wang K</w:t>
      </w:r>
      <w:r w:rsidRPr="00403BAC">
        <w:rPr>
          <w:i/>
          <w:noProof/>
        </w:rPr>
        <w:t>, et al.</w:t>
      </w:r>
      <w:r>
        <w:rPr>
          <w:noProof/>
        </w:rPr>
        <w:t xml:space="preserve"> (2007) PennCNV: an integrated hidden Markov model designed for high-resolution copy number variation detection in whole-genome SNP genotyping data. </w:t>
      </w:r>
      <w:r w:rsidRPr="00403BAC">
        <w:rPr>
          <w:i/>
          <w:noProof/>
        </w:rPr>
        <w:t>Genome Res</w:t>
      </w:r>
      <w:r>
        <w:rPr>
          <w:noProof/>
        </w:rPr>
        <w:t xml:space="preserve"> 17(11):1665-1674.</w:t>
      </w:r>
      <w:bookmarkEnd w:id="7"/>
    </w:p>
    <w:p w14:paraId="497F344C" w14:textId="77777777" w:rsidR="00403BAC" w:rsidRDefault="00403BAC" w:rsidP="00403BAC">
      <w:pPr>
        <w:ind w:left="720" w:hanging="720"/>
        <w:rPr>
          <w:noProof/>
        </w:rPr>
      </w:pPr>
      <w:bookmarkStart w:id="8" w:name="_ENREF_6"/>
      <w:r>
        <w:rPr>
          <w:noProof/>
        </w:rPr>
        <w:t>6.</w:t>
      </w:r>
      <w:r>
        <w:rPr>
          <w:noProof/>
        </w:rPr>
        <w:tab/>
        <w:t>Colella S</w:t>
      </w:r>
      <w:r w:rsidRPr="00403BAC">
        <w:rPr>
          <w:i/>
          <w:noProof/>
        </w:rPr>
        <w:t>, et al.</w:t>
      </w:r>
      <w:r>
        <w:rPr>
          <w:noProof/>
        </w:rPr>
        <w:t xml:space="preserve"> (2007) QuantiSNP: an Objective Bayes Hidden-Markov Model to detect and accurately map copy number variation using SNP genotyping data. </w:t>
      </w:r>
      <w:r w:rsidRPr="00403BAC">
        <w:rPr>
          <w:i/>
          <w:noProof/>
        </w:rPr>
        <w:t>Nucleic Acids Res</w:t>
      </w:r>
      <w:r>
        <w:rPr>
          <w:noProof/>
        </w:rPr>
        <w:t xml:space="preserve"> 35(6):2013-2025.</w:t>
      </w:r>
      <w:bookmarkEnd w:id="8"/>
    </w:p>
    <w:p w14:paraId="76C5245E" w14:textId="77777777" w:rsidR="00403BAC" w:rsidRDefault="00403BAC" w:rsidP="00403BAC">
      <w:pPr>
        <w:ind w:left="720" w:hanging="720"/>
        <w:rPr>
          <w:noProof/>
        </w:rPr>
      </w:pPr>
      <w:bookmarkStart w:id="9" w:name="_ENREF_7"/>
      <w:r>
        <w:rPr>
          <w:noProof/>
        </w:rPr>
        <w:t>7.</w:t>
      </w:r>
      <w:r>
        <w:rPr>
          <w:noProof/>
        </w:rPr>
        <w:tab/>
        <w:t>Bochukova EG</w:t>
      </w:r>
      <w:r w:rsidRPr="00403BAC">
        <w:rPr>
          <w:i/>
          <w:noProof/>
        </w:rPr>
        <w:t>, et al.</w:t>
      </w:r>
      <w:r>
        <w:rPr>
          <w:noProof/>
        </w:rPr>
        <w:t xml:space="preserve"> (2010) Large, rare chromosomal deletions associated with severe early-onset obesity. </w:t>
      </w:r>
      <w:r w:rsidRPr="00403BAC">
        <w:rPr>
          <w:i/>
          <w:noProof/>
        </w:rPr>
        <w:t>Nature</w:t>
      </w:r>
      <w:r>
        <w:rPr>
          <w:noProof/>
        </w:rPr>
        <w:t xml:space="preserve"> 463(7281):666-670.</w:t>
      </w:r>
      <w:bookmarkEnd w:id="9"/>
    </w:p>
    <w:p w14:paraId="34326CEE" w14:textId="77777777" w:rsidR="00403BAC" w:rsidRDefault="00403BAC" w:rsidP="00403BAC">
      <w:pPr>
        <w:ind w:left="720" w:hanging="720"/>
        <w:rPr>
          <w:noProof/>
        </w:rPr>
      </w:pPr>
      <w:bookmarkStart w:id="10" w:name="_ENREF_8"/>
      <w:r>
        <w:rPr>
          <w:noProof/>
        </w:rPr>
        <w:t>8.</w:t>
      </w:r>
      <w:r>
        <w:rPr>
          <w:noProof/>
        </w:rPr>
        <w:tab/>
        <w:t>Korn JM</w:t>
      </w:r>
      <w:r w:rsidRPr="00403BAC">
        <w:rPr>
          <w:i/>
          <w:noProof/>
        </w:rPr>
        <w:t>, et al.</w:t>
      </w:r>
      <w:r>
        <w:rPr>
          <w:noProof/>
        </w:rPr>
        <w:t xml:space="preserve"> (2008) Integrated genotype calling and association analysis of SNPs, common copy number polymorphisms and rare CNVs. </w:t>
      </w:r>
      <w:r w:rsidRPr="00403BAC">
        <w:rPr>
          <w:i/>
          <w:noProof/>
        </w:rPr>
        <w:t>Nature genetics</w:t>
      </w:r>
      <w:r>
        <w:rPr>
          <w:noProof/>
        </w:rPr>
        <w:t xml:space="preserve"> 40(10):1253-1260.</w:t>
      </w:r>
      <w:bookmarkEnd w:id="10"/>
    </w:p>
    <w:p w14:paraId="752803BC" w14:textId="77777777" w:rsidR="00403BAC" w:rsidRDefault="00403BAC" w:rsidP="00403BAC">
      <w:pPr>
        <w:ind w:left="720" w:hanging="720"/>
        <w:rPr>
          <w:noProof/>
        </w:rPr>
      </w:pPr>
      <w:bookmarkStart w:id="11" w:name="_ENREF_9"/>
      <w:r>
        <w:rPr>
          <w:noProof/>
        </w:rPr>
        <w:lastRenderedPageBreak/>
        <w:t>9.</w:t>
      </w:r>
      <w:r>
        <w:rPr>
          <w:noProof/>
        </w:rPr>
        <w:tab/>
        <w:t>Conrad DF</w:t>
      </w:r>
      <w:r w:rsidRPr="00403BAC">
        <w:rPr>
          <w:i/>
          <w:noProof/>
        </w:rPr>
        <w:t>, et al.</w:t>
      </w:r>
      <w:r>
        <w:rPr>
          <w:noProof/>
        </w:rPr>
        <w:t xml:space="preserve"> (2010) Origins and functional impact of copy number variation in the human genome. </w:t>
      </w:r>
      <w:r w:rsidRPr="00403BAC">
        <w:rPr>
          <w:i/>
          <w:noProof/>
        </w:rPr>
        <w:t>Nature</w:t>
      </w:r>
      <w:r>
        <w:rPr>
          <w:noProof/>
        </w:rPr>
        <w:t xml:space="preserve"> 464(7289):704-712.</w:t>
      </w:r>
      <w:bookmarkEnd w:id="11"/>
    </w:p>
    <w:p w14:paraId="7B875C0A" w14:textId="77777777" w:rsidR="00403BAC" w:rsidRDefault="00403BAC" w:rsidP="00403BAC">
      <w:pPr>
        <w:ind w:left="720" w:hanging="720"/>
        <w:rPr>
          <w:noProof/>
        </w:rPr>
      </w:pPr>
      <w:bookmarkStart w:id="12" w:name="_ENREF_10"/>
      <w:r>
        <w:rPr>
          <w:noProof/>
        </w:rPr>
        <w:t>10.</w:t>
      </w:r>
      <w:r>
        <w:rPr>
          <w:noProof/>
        </w:rPr>
        <w:tab/>
        <w:t>Karafet TM</w:t>
      </w:r>
      <w:r w:rsidRPr="00403BAC">
        <w:rPr>
          <w:i/>
          <w:noProof/>
        </w:rPr>
        <w:t>, et al.</w:t>
      </w:r>
      <w:r>
        <w:rPr>
          <w:noProof/>
        </w:rPr>
        <w:t xml:space="preserve"> (2008) New binary polymorphisms reshape and increase resolution of the human Y chromosomal haplogroup tree. </w:t>
      </w:r>
      <w:r w:rsidRPr="00403BAC">
        <w:rPr>
          <w:i/>
          <w:noProof/>
        </w:rPr>
        <w:t>Genome Res</w:t>
      </w:r>
      <w:r>
        <w:rPr>
          <w:noProof/>
        </w:rPr>
        <w:t xml:space="preserve"> 18(5):830-838.</w:t>
      </w:r>
      <w:bookmarkEnd w:id="12"/>
    </w:p>
    <w:p w14:paraId="26B2002A" w14:textId="77777777" w:rsidR="00403BAC" w:rsidRDefault="00403BAC" w:rsidP="00403BAC">
      <w:pPr>
        <w:ind w:left="720" w:hanging="720"/>
        <w:rPr>
          <w:noProof/>
        </w:rPr>
      </w:pPr>
      <w:bookmarkStart w:id="13" w:name="_ENREF_11"/>
      <w:r>
        <w:rPr>
          <w:noProof/>
        </w:rPr>
        <w:t>11.</w:t>
      </w:r>
      <w:r>
        <w:rPr>
          <w:noProof/>
        </w:rPr>
        <w:tab/>
        <w:t xml:space="preserve">Matzuk MM &amp; Lamb DJ (2008) The biology of infertility: research advances and clinical challenges. </w:t>
      </w:r>
      <w:r w:rsidRPr="00403BAC">
        <w:rPr>
          <w:i/>
          <w:noProof/>
        </w:rPr>
        <w:t>Nat Med</w:t>
      </w:r>
      <w:r>
        <w:rPr>
          <w:noProof/>
        </w:rPr>
        <w:t xml:space="preserve"> 14(11):1197-1213.</w:t>
      </w:r>
      <w:bookmarkEnd w:id="13"/>
    </w:p>
    <w:p w14:paraId="48D56741" w14:textId="77777777" w:rsidR="00403BAC" w:rsidRDefault="00403BAC" w:rsidP="00403BAC">
      <w:pPr>
        <w:ind w:left="720" w:hanging="720"/>
        <w:rPr>
          <w:noProof/>
        </w:rPr>
      </w:pPr>
      <w:bookmarkStart w:id="14" w:name="_ENREF_12"/>
      <w:r>
        <w:rPr>
          <w:noProof/>
        </w:rPr>
        <w:t>12.</w:t>
      </w:r>
      <w:r>
        <w:rPr>
          <w:noProof/>
        </w:rPr>
        <w:tab/>
        <w:t>Feig C</w:t>
      </w:r>
      <w:r w:rsidRPr="00403BAC">
        <w:rPr>
          <w:i/>
          <w:noProof/>
        </w:rPr>
        <w:t>, et al.</w:t>
      </w:r>
      <w:r>
        <w:rPr>
          <w:noProof/>
        </w:rPr>
        <w:t xml:space="preserve"> (2007) A new paradigm for profiling testicular gene expression during normal and disturbed human spermatogenesis. </w:t>
      </w:r>
      <w:r w:rsidRPr="00403BAC">
        <w:rPr>
          <w:i/>
          <w:noProof/>
        </w:rPr>
        <w:t>Mol Hum Reprod</w:t>
      </w:r>
      <w:r>
        <w:rPr>
          <w:noProof/>
        </w:rPr>
        <w:t xml:space="preserve"> 13(1):33-43.</w:t>
      </w:r>
      <w:bookmarkEnd w:id="14"/>
    </w:p>
    <w:p w14:paraId="608378BB" w14:textId="77777777" w:rsidR="00403BAC" w:rsidRDefault="00403BAC" w:rsidP="00403BAC">
      <w:pPr>
        <w:ind w:left="720" w:hanging="720"/>
        <w:rPr>
          <w:noProof/>
        </w:rPr>
      </w:pPr>
      <w:bookmarkStart w:id="15" w:name="_ENREF_13"/>
      <w:r>
        <w:rPr>
          <w:noProof/>
        </w:rPr>
        <w:t>13.</w:t>
      </w:r>
      <w:r>
        <w:rPr>
          <w:noProof/>
        </w:rPr>
        <w:tab/>
        <w:t xml:space="preserve">Wang K, Li M, &amp; Hakonarson H (2010) ANNOVAR: functional annotation of genetic variants from high-throughput sequencing data. </w:t>
      </w:r>
      <w:r w:rsidRPr="00403BAC">
        <w:rPr>
          <w:i/>
          <w:noProof/>
        </w:rPr>
        <w:t>Nucleic Acids Res</w:t>
      </w:r>
      <w:r>
        <w:rPr>
          <w:noProof/>
        </w:rPr>
        <w:t xml:space="preserve"> 38(16):e164.</w:t>
      </w:r>
      <w:bookmarkEnd w:id="15"/>
    </w:p>
    <w:p w14:paraId="6975D285" w14:textId="77777777" w:rsidR="00403BAC" w:rsidRDefault="00403BAC" w:rsidP="00403BAC">
      <w:pPr>
        <w:ind w:left="720" w:hanging="720"/>
        <w:rPr>
          <w:noProof/>
        </w:rPr>
      </w:pPr>
      <w:bookmarkStart w:id="16" w:name="_ENREF_14"/>
      <w:r>
        <w:rPr>
          <w:noProof/>
        </w:rPr>
        <w:t>14.</w:t>
      </w:r>
      <w:r>
        <w:rPr>
          <w:noProof/>
        </w:rPr>
        <w:tab/>
        <w:t>Purcell S</w:t>
      </w:r>
      <w:r w:rsidRPr="00403BAC">
        <w:rPr>
          <w:i/>
          <w:noProof/>
        </w:rPr>
        <w:t>, et al.</w:t>
      </w:r>
      <w:r>
        <w:rPr>
          <w:noProof/>
        </w:rPr>
        <w:t xml:space="preserve"> (2007) PLINK: a tool set for whole-genome association and population-based linkage analyses. </w:t>
      </w:r>
      <w:r w:rsidRPr="00403BAC">
        <w:rPr>
          <w:i/>
          <w:noProof/>
        </w:rPr>
        <w:t>Am J Hum Genet</w:t>
      </w:r>
      <w:r>
        <w:rPr>
          <w:noProof/>
        </w:rPr>
        <w:t xml:space="preserve"> 81(3):559-575.</w:t>
      </w:r>
      <w:bookmarkEnd w:id="16"/>
    </w:p>
    <w:p w14:paraId="16888B02" w14:textId="2EBB7B4C" w:rsidR="00403BAC" w:rsidRDefault="00403BAC" w:rsidP="00403BAC">
      <w:pPr>
        <w:rPr>
          <w:noProof/>
        </w:rPr>
      </w:pPr>
    </w:p>
    <w:p w14:paraId="676E5E9E" w14:textId="4C092977" w:rsidR="001A273D" w:rsidRPr="00F228C0" w:rsidRDefault="001A273D">
      <w:r>
        <w:fldChar w:fldCharType="end"/>
      </w:r>
    </w:p>
    <w:sectPr w:rsidR="001A273D" w:rsidRPr="00F228C0" w:rsidSect="007E1788">
      <w:footerReference w:type="even" r:id="rId36"/>
      <w:footerReference w:type="default" r:id="rId3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13349B" w14:textId="77777777" w:rsidR="00933377" w:rsidRDefault="00933377" w:rsidP="00F017E9">
      <w:r>
        <w:separator/>
      </w:r>
    </w:p>
  </w:endnote>
  <w:endnote w:type="continuationSeparator" w:id="0">
    <w:p w14:paraId="14BCE309" w14:textId="77777777" w:rsidR="00933377" w:rsidRDefault="00933377" w:rsidP="00F01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ndara">
    <w:panose1 w:val="020E0502030303020204"/>
    <w:charset w:val="00"/>
    <w:family w:val="auto"/>
    <w:pitch w:val="variable"/>
    <w:sig w:usb0="A00002EF" w:usb1="4000A44B" w:usb2="00000000" w:usb3="00000000" w:csb0="0000019F" w:csb1="00000000"/>
  </w:font>
  <w:font w:name="AdvP497E2">
    <w:altName w:val="Times New Roman"/>
    <w:panose1 w:val="00000000000000000000"/>
    <w:charset w:val="4D"/>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288C4" w14:textId="77777777" w:rsidR="00933377" w:rsidRDefault="00933377" w:rsidP="003650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0F35F7A" w14:textId="77777777" w:rsidR="00933377" w:rsidRDefault="0093337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2C08E" w14:textId="77777777" w:rsidR="00933377" w:rsidRDefault="00933377" w:rsidP="003650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F37CD">
      <w:rPr>
        <w:rStyle w:val="PageNumber"/>
        <w:noProof/>
      </w:rPr>
      <w:t>1</w:t>
    </w:r>
    <w:r>
      <w:rPr>
        <w:rStyle w:val="PageNumber"/>
      </w:rPr>
      <w:fldChar w:fldCharType="end"/>
    </w:r>
  </w:p>
  <w:p w14:paraId="08CFBA82" w14:textId="77777777" w:rsidR="00933377" w:rsidRDefault="0093337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CFB4D4" w14:textId="77777777" w:rsidR="00933377" w:rsidRDefault="00933377" w:rsidP="00F017E9">
      <w:r>
        <w:separator/>
      </w:r>
    </w:p>
  </w:footnote>
  <w:footnote w:type="continuationSeparator" w:id="0">
    <w:p w14:paraId="7AD7D154" w14:textId="77777777" w:rsidR="00933377" w:rsidRDefault="00933377" w:rsidP="00F017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NASmod&lt;/Style&gt;&lt;LeftDelim&gt;{&lt;/LeftDelim&gt;&lt;RightDelim&gt;}&lt;/RightDelim&gt;&lt;FontName&gt;Times&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xv20esxo9xfppef2t155exga0r2xdex0tse&quot;&gt;Azoo_CNV&lt;record-ids&gt;&lt;item&gt;31&lt;/item&gt;&lt;item&gt;38&lt;/item&gt;&lt;item&gt;110&lt;/item&gt;&lt;item&gt;111&lt;/item&gt;&lt;item&gt;112&lt;/item&gt;&lt;item&gt;139&lt;/item&gt;&lt;item&gt;152&lt;/item&gt;&lt;item&gt;154&lt;/item&gt;&lt;item&gt;268&lt;/item&gt;&lt;item&gt;269&lt;/item&gt;&lt;item&gt;274&lt;/item&gt;&lt;item&gt;275&lt;/item&gt;&lt;item&gt;527&lt;/item&gt;&lt;item&gt;596&lt;/item&gt;&lt;/record-ids&gt;&lt;/item&gt;&lt;/Libraries&gt;"/>
  </w:docVars>
  <w:rsids>
    <w:rsidRoot w:val="00112BE7"/>
    <w:rsid w:val="000566F5"/>
    <w:rsid w:val="0006008D"/>
    <w:rsid w:val="00076A87"/>
    <w:rsid w:val="00092528"/>
    <w:rsid w:val="000943DB"/>
    <w:rsid w:val="000955BC"/>
    <w:rsid w:val="001051D6"/>
    <w:rsid w:val="00112BE7"/>
    <w:rsid w:val="00116A01"/>
    <w:rsid w:val="0012799C"/>
    <w:rsid w:val="00131586"/>
    <w:rsid w:val="001444AE"/>
    <w:rsid w:val="00145E85"/>
    <w:rsid w:val="001A224F"/>
    <w:rsid w:val="001A273D"/>
    <w:rsid w:val="001A5230"/>
    <w:rsid w:val="001A6C72"/>
    <w:rsid w:val="001E6BE2"/>
    <w:rsid w:val="001F4F8E"/>
    <w:rsid w:val="001F4FA7"/>
    <w:rsid w:val="002022E6"/>
    <w:rsid w:val="00230FAC"/>
    <w:rsid w:val="002832B6"/>
    <w:rsid w:val="0028514A"/>
    <w:rsid w:val="002A6251"/>
    <w:rsid w:val="002B18FD"/>
    <w:rsid w:val="002C4B1D"/>
    <w:rsid w:val="002D2D81"/>
    <w:rsid w:val="002F74B2"/>
    <w:rsid w:val="00302636"/>
    <w:rsid w:val="00315DB4"/>
    <w:rsid w:val="0031713F"/>
    <w:rsid w:val="00317B58"/>
    <w:rsid w:val="0032767B"/>
    <w:rsid w:val="00352960"/>
    <w:rsid w:val="00365080"/>
    <w:rsid w:val="00365714"/>
    <w:rsid w:val="003B7550"/>
    <w:rsid w:val="003B764A"/>
    <w:rsid w:val="003C1950"/>
    <w:rsid w:val="003D35C1"/>
    <w:rsid w:val="003E67D5"/>
    <w:rsid w:val="003F3D0D"/>
    <w:rsid w:val="004036E0"/>
    <w:rsid w:val="00403BAC"/>
    <w:rsid w:val="00480EF7"/>
    <w:rsid w:val="0048461D"/>
    <w:rsid w:val="0049505A"/>
    <w:rsid w:val="004A285E"/>
    <w:rsid w:val="004C576C"/>
    <w:rsid w:val="004D1785"/>
    <w:rsid w:val="004D5E44"/>
    <w:rsid w:val="00516744"/>
    <w:rsid w:val="00523EC4"/>
    <w:rsid w:val="00533D1D"/>
    <w:rsid w:val="005559EA"/>
    <w:rsid w:val="005606D2"/>
    <w:rsid w:val="00572C60"/>
    <w:rsid w:val="00577F57"/>
    <w:rsid w:val="0058598B"/>
    <w:rsid w:val="00597E3C"/>
    <w:rsid w:val="005A17CC"/>
    <w:rsid w:val="005B572A"/>
    <w:rsid w:val="005D642D"/>
    <w:rsid w:val="005D7AA5"/>
    <w:rsid w:val="005F3AD2"/>
    <w:rsid w:val="00625F96"/>
    <w:rsid w:val="0063052E"/>
    <w:rsid w:val="0064489E"/>
    <w:rsid w:val="0065100B"/>
    <w:rsid w:val="00660C2B"/>
    <w:rsid w:val="006915A8"/>
    <w:rsid w:val="006A6063"/>
    <w:rsid w:val="00720E8D"/>
    <w:rsid w:val="0072513E"/>
    <w:rsid w:val="00773295"/>
    <w:rsid w:val="00780BF9"/>
    <w:rsid w:val="00784032"/>
    <w:rsid w:val="0078704A"/>
    <w:rsid w:val="00796F0E"/>
    <w:rsid w:val="007A3F02"/>
    <w:rsid w:val="007E1788"/>
    <w:rsid w:val="007E1E34"/>
    <w:rsid w:val="007E31B8"/>
    <w:rsid w:val="007E7B07"/>
    <w:rsid w:val="00860C81"/>
    <w:rsid w:val="0087795B"/>
    <w:rsid w:val="00896CFA"/>
    <w:rsid w:val="0092797F"/>
    <w:rsid w:val="00933377"/>
    <w:rsid w:val="00936BAD"/>
    <w:rsid w:val="00936CB4"/>
    <w:rsid w:val="009528A4"/>
    <w:rsid w:val="009A3AEF"/>
    <w:rsid w:val="009A4D43"/>
    <w:rsid w:val="009B227F"/>
    <w:rsid w:val="009D3034"/>
    <w:rsid w:val="009F4ED9"/>
    <w:rsid w:val="00A07BD7"/>
    <w:rsid w:val="00A509E5"/>
    <w:rsid w:val="00A556D0"/>
    <w:rsid w:val="00A719A6"/>
    <w:rsid w:val="00AB23E6"/>
    <w:rsid w:val="00AB487A"/>
    <w:rsid w:val="00AE5025"/>
    <w:rsid w:val="00AF37CD"/>
    <w:rsid w:val="00B010C9"/>
    <w:rsid w:val="00B50405"/>
    <w:rsid w:val="00B62DD8"/>
    <w:rsid w:val="00B806A0"/>
    <w:rsid w:val="00B928F1"/>
    <w:rsid w:val="00B94C29"/>
    <w:rsid w:val="00BC5057"/>
    <w:rsid w:val="00BD4B48"/>
    <w:rsid w:val="00BE678C"/>
    <w:rsid w:val="00BF02C3"/>
    <w:rsid w:val="00C24434"/>
    <w:rsid w:val="00C36BD5"/>
    <w:rsid w:val="00C375E4"/>
    <w:rsid w:val="00C3771C"/>
    <w:rsid w:val="00C4317F"/>
    <w:rsid w:val="00C83D92"/>
    <w:rsid w:val="00C9092A"/>
    <w:rsid w:val="00CB4F3B"/>
    <w:rsid w:val="00CD021A"/>
    <w:rsid w:val="00CE43D7"/>
    <w:rsid w:val="00CE6232"/>
    <w:rsid w:val="00CF2AF3"/>
    <w:rsid w:val="00D41A5E"/>
    <w:rsid w:val="00D647B3"/>
    <w:rsid w:val="00DA11E5"/>
    <w:rsid w:val="00DA5903"/>
    <w:rsid w:val="00DE1E72"/>
    <w:rsid w:val="00DF237D"/>
    <w:rsid w:val="00E11C81"/>
    <w:rsid w:val="00E17A37"/>
    <w:rsid w:val="00E270B4"/>
    <w:rsid w:val="00E36E36"/>
    <w:rsid w:val="00E42573"/>
    <w:rsid w:val="00E4331E"/>
    <w:rsid w:val="00E86A91"/>
    <w:rsid w:val="00EE5CE9"/>
    <w:rsid w:val="00EF0A3E"/>
    <w:rsid w:val="00F017E9"/>
    <w:rsid w:val="00F12938"/>
    <w:rsid w:val="00F150BF"/>
    <w:rsid w:val="00F228C0"/>
    <w:rsid w:val="00F51194"/>
    <w:rsid w:val="00F55951"/>
    <w:rsid w:val="00F57010"/>
    <w:rsid w:val="00F62C71"/>
    <w:rsid w:val="00F66FC7"/>
    <w:rsid w:val="00F7167E"/>
    <w:rsid w:val="00F71F2B"/>
    <w:rsid w:val="00F847EF"/>
    <w:rsid w:val="00F84AE4"/>
    <w:rsid w:val="00FC2282"/>
    <w:rsid w:val="00FC7FF9"/>
    <w:rsid w:val="00FE3711"/>
    <w:rsid w:val="00FF1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DB2D2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BE7"/>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771C"/>
    <w:rPr>
      <w:color w:val="0000FF" w:themeColor="hyperlink"/>
      <w:u w:val="single"/>
    </w:rPr>
  </w:style>
  <w:style w:type="paragraph" w:styleId="BalloonText">
    <w:name w:val="Balloon Text"/>
    <w:basedOn w:val="Normal"/>
    <w:link w:val="BalloonTextChar"/>
    <w:uiPriority w:val="99"/>
    <w:semiHidden/>
    <w:unhideWhenUsed/>
    <w:rsid w:val="00533D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3D1D"/>
    <w:rPr>
      <w:rFonts w:ascii="Lucida Grande" w:eastAsia="Times" w:hAnsi="Lucida Grande" w:cs="Lucida Grande"/>
      <w:sz w:val="18"/>
      <w:szCs w:val="18"/>
    </w:rPr>
  </w:style>
  <w:style w:type="paragraph" w:styleId="Footer">
    <w:name w:val="footer"/>
    <w:basedOn w:val="Normal"/>
    <w:link w:val="FooterChar"/>
    <w:uiPriority w:val="99"/>
    <w:unhideWhenUsed/>
    <w:rsid w:val="00F017E9"/>
    <w:pPr>
      <w:tabs>
        <w:tab w:val="center" w:pos="4320"/>
        <w:tab w:val="right" w:pos="8640"/>
      </w:tabs>
    </w:pPr>
  </w:style>
  <w:style w:type="character" w:customStyle="1" w:styleId="FooterChar">
    <w:name w:val="Footer Char"/>
    <w:basedOn w:val="DefaultParagraphFont"/>
    <w:link w:val="Footer"/>
    <w:uiPriority w:val="99"/>
    <w:rsid w:val="00F017E9"/>
    <w:rPr>
      <w:rFonts w:ascii="Times" w:eastAsia="Times" w:hAnsi="Times" w:cs="Times New Roman"/>
      <w:szCs w:val="20"/>
    </w:rPr>
  </w:style>
  <w:style w:type="character" w:styleId="PageNumber">
    <w:name w:val="page number"/>
    <w:basedOn w:val="DefaultParagraphFont"/>
    <w:uiPriority w:val="99"/>
    <w:semiHidden/>
    <w:unhideWhenUsed/>
    <w:rsid w:val="00F017E9"/>
  </w:style>
  <w:style w:type="character" w:customStyle="1" w:styleId="apple-style-span">
    <w:name w:val="apple-style-span"/>
    <w:rsid w:val="00F55951"/>
  </w:style>
  <w:style w:type="paragraph" w:styleId="NormalWeb">
    <w:name w:val="Normal (Web)"/>
    <w:basedOn w:val="Normal"/>
    <w:uiPriority w:val="99"/>
    <w:semiHidden/>
    <w:unhideWhenUsed/>
    <w:rsid w:val="009A3AEF"/>
    <w:pPr>
      <w:spacing w:before="100" w:beforeAutospacing="1" w:after="100" w:afterAutospacing="1"/>
    </w:pPr>
    <w:rPr>
      <w:rFonts w:eastAsiaTheme="minorEastAsia"/>
      <w:sz w:val="20"/>
    </w:rPr>
  </w:style>
  <w:style w:type="table" w:styleId="TableGrid">
    <w:name w:val="Table Grid"/>
    <w:basedOn w:val="TableNormal"/>
    <w:uiPriority w:val="59"/>
    <w:rsid w:val="009A3A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B572A"/>
    <w:pPr>
      <w:autoSpaceDE w:val="0"/>
      <w:autoSpaceDN w:val="0"/>
      <w:adjustRightInd w:val="0"/>
    </w:pPr>
    <w:rPr>
      <w:rFonts w:ascii="Candara" w:eastAsiaTheme="minorHAnsi" w:hAnsi="Candara" w:cs="Candara"/>
      <w:color w:val="00000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BE7"/>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771C"/>
    <w:rPr>
      <w:color w:val="0000FF" w:themeColor="hyperlink"/>
      <w:u w:val="single"/>
    </w:rPr>
  </w:style>
  <w:style w:type="paragraph" w:styleId="BalloonText">
    <w:name w:val="Balloon Text"/>
    <w:basedOn w:val="Normal"/>
    <w:link w:val="BalloonTextChar"/>
    <w:uiPriority w:val="99"/>
    <w:semiHidden/>
    <w:unhideWhenUsed/>
    <w:rsid w:val="00533D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3D1D"/>
    <w:rPr>
      <w:rFonts w:ascii="Lucida Grande" w:eastAsia="Times" w:hAnsi="Lucida Grande" w:cs="Lucida Grande"/>
      <w:sz w:val="18"/>
      <w:szCs w:val="18"/>
    </w:rPr>
  </w:style>
  <w:style w:type="paragraph" w:styleId="Footer">
    <w:name w:val="footer"/>
    <w:basedOn w:val="Normal"/>
    <w:link w:val="FooterChar"/>
    <w:uiPriority w:val="99"/>
    <w:unhideWhenUsed/>
    <w:rsid w:val="00F017E9"/>
    <w:pPr>
      <w:tabs>
        <w:tab w:val="center" w:pos="4320"/>
        <w:tab w:val="right" w:pos="8640"/>
      </w:tabs>
    </w:pPr>
  </w:style>
  <w:style w:type="character" w:customStyle="1" w:styleId="FooterChar">
    <w:name w:val="Footer Char"/>
    <w:basedOn w:val="DefaultParagraphFont"/>
    <w:link w:val="Footer"/>
    <w:uiPriority w:val="99"/>
    <w:rsid w:val="00F017E9"/>
    <w:rPr>
      <w:rFonts w:ascii="Times" w:eastAsia="Times" w:hAnsi="Times" w:cs="Times New Roman"/>
      <w:szCs w:val="20"/>
    </w:rPr>
  </w:style>
  <w:style w:type="character" w:styleId="PageNumber">
    <w:name w:val="page number"/>
    <w:basedOn w:val="DefaultParagraphFont"/>
    <w:uiPriority w:val="99"/>
    <w:semiHidden/>
    <w:unhideWhenUsed/>
    <w:rsid w:val="00F017E9"/>
  </w:style>
  <w:style w:type="character" w:customStyle="1" w:styleId="apple-style-span">
    <w:name w:val="apple-style-span"/>
    <w:rsid w:val="00F55951"/>
  </w:style>
  <w:style w:type="paragraph" w:styleId="NormalWeb">
    <w:name w:val="Normal (Web)"/>
    <w:basedOn w:val="Normal"/>
    <w:uiPriority w:val="99"/>
    <w:semiHidden/>
    <w:unhideWhenUsed/>
    <w:rsid w:val="009A3AEF"/>
    <w:pPr>
      <w:spacing w:before="100" w:beforeAutospacing="1" w:after="100" w:afterAutospacing="1"/>
    </w:pPr>
    <w:rPr>
      <w:rFonts w:eastAsiaTheme="minorEastAsia"/>
      <w:sz w:val="20"/>
    </w:rPr>
  </w:style>
  <w:style w:type="table" w:styleId="TableGrid">
    <w:name w:val="Table Grid"/>
    <w:basedOn w:val="TableNormal"/>
    <w:uiPriority w:val="59"/>
    <w:rsid w:val="009A3A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B572A"/>
    <w:pPr>
      <w:autoSpaceDE w:val="0"/>
      <w:autoSpaceDN w:val="0"/>
      <w:adjustRightInd w:val="0"/>
    </w:pPr>
    <w:rPr>
      <w:rFonts w:ascii="Candara" w:eastAsiaTheme="minorHAnsi" w:hAnsi="Candara" w:cs="Candar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99757">
      <w:bodyDiv w:val="1"/>
      <w:marLeft w:val="0"/>
      <w:marRight w:val="0"/>
      <w:marTop w:val="0"/>
      <w:marBottom w:val="0"/>
      <w:divBdr>
        <w:top w:val="none" w:sz="0" w:space="0" w:color="auto"/>
        <w:left w:val="none" w:sz="0" w:space="0" w:color="auto"/>
        <w:bottom w:val="none" w:sz="0" w:space="0" w:color="auto"/>
        <w:right w:val="none" w:sz="0" w:space="0" w:color="auto"/>
      </w:divBdr>
    </w:div>
    <w:div w:id="667948643">
      <w:bodyDiv w:val="1"/>
      <w:marLeft w:val="0"/>
      <w:marRight w:val="0"/>
      <w:marTop w:val="0"/>
      <w:marBottom w:val="0"/>
      <w:divBdr>
        <w:top w:val="none" w:sz="0" w:space="0" w:color="auto"/>
        <w:left w:val="none" w:sz="0" w:space="0" w:color="auto"/>
        <w:bottom w:val="none" w:sz="0" w:space="0" w:color="auto"/>
        <w:right w:val="none" w:sz="0" w:space="0" w:color="auto"/>
      </w:divBdr>
    </w:div>
    <w:div w:id="1343818723">
      <w:bodyDiv w:val="1"/>
      <w:marLeft w:val="0"/>
      <w:marRight w:val="0"/>
      <w:marTop w:val="0"/>
      <w:marBottom w:val="0"/>
      <w:divBdr>
        <w:top w:val="none" w:sz="0" w:space="0" w:color="auto"/>
        <w:left w:val="none" w:sz="0" w:space="0" w:color="auto"/>
        <w:bottom w:val="none" w:sz="0" w:space="0" w:color="auto"/>
        <w:right w:val="none" w:sz="0" w:space="0" w:color="auto"/>
      </w:divBdr>
    </w:div>
    <w:div w:id="1631667283">
      <w:bodyDiv w:val="1"/>
      <w:marLeft w:val="0"/>
      <w:marRight w:val="0"/>
      <w:marTop w:val="0"/>
      <w:marBottom w:val="0"/>
      <w:divBdr>
        <w:top w:val="none" w:sz="0" w:space="0" w:color="auto"/>
        <w:left w:val="none" w:sz="0" w:space="0" w:color="auto"/>
        <w:bottom w:val="none" w:sz="0" w:space="0" w:color="auto"/>
        <w:right w:val="none" w:sz="0" w:space="0" w:color="auto"/>
      </w:divBdr>
    </w:div>
    <w:div w:id="1935630850">
      <w:bodyDiv w:val="1"/>
      <w:marLeft w:val="0"/>
      <w:marRight w:val="0"/>
      <w:marTop w:val="0"/>
      <w:marBottom w:val="0"/>
      <w:divBdr>
        <w:top w:val="none" w:sz="0" w:space="0" w:color="auto"/>
        <w:left w:val="none" w:sz="0" w:space="0" w:color="auto"/>
        <w:bottom w:val="none" w:sz="0" w:space="0" w:color="auto"/>
        <w:right w:val="none" w:sz="0" w:space="0" w:color="auto"/>
      </w:divBdr>
    </w:div>
    <w:div w:id="2044866133">
      <w:bodyDiv w:val="1"/>
      <w:marLeft w:val="0"/>
      <w:marRight w:val="0"/>
      <w:marTop w:val="0"/>
      <w:marBottom w:val="0"/>
      <w:divBdr>
        <w:top w:val="none" w:sz="0" w:space="0" w:color="auto"/>
        <w:left w:val="none" w:sz="0" w:space="0" w:color="auto"/>
        <w:bottom w:val="none" w:sz="0" w:space="0" w:color="auto"/>
        <w:right w:val="none" w:sz="0" w:space="0" w:color="auto"/>
      </w:divBdr>
    </w:div>
    <w:div w:id="21406082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6" Type="http://schemas.openxmlformats.org/officeDocument/2006/relationships/footer" Target="footer1.xml"/><Relationship Id="rId37" Type="http://schemas.openxmlformats.org/officeDocument/2006/relationships/footer" Target="footer2.xml"/><Relationship Id="rId38" Type="http://schemas.openxmlformats.org/officeDocument/2006/relationships/fontTable" Target="fontTable.xml"/><Relationship Id="rId3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tccc.org.uk/" TargetMode="External"/><Relationship Id="rId8" Type="http://schemas.openxmlformats.org/officeDocument/2006/relationships/image" Target="media/image1.jpg"/><Relationship Id="rId34" Type="http://schemas.openxmlformats.org/officeDocument/2006/relationships/image" Target="media/image25.jpeg"/><Relationship Id="rId35" Type="http://schemas.openxmlformats.org/officeDocument/2006/relationships/hyperlink" Target="http://evs.gs.washington.edu/EV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16</Pages>
  <Words>5908</Words>
  <Characters>33678</Characters>
  <Application>Microsoft Macintosh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Washington University</Company>
  <LinksUpToDate>false</LinksUpToDate>
  <CharactersWithSpaces>39507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  Conrad</dc:creator>
  <cp:lastModifiedBy>Don  Conrad</cp:lastModifiedBy>
  <cp:revision>22</cp:revision>
  <cp:lastPrinted>2012-12-18T20:54:00Z</cp:lastPrinted>
  <dcterms:created xsi:type="dcterms:W3CDTF">2012-10-29T16:48:00Z</dcterms:created>
  <dcterms:modified xsi:type="dcterms:W3CDTF">2012-12-21T16:04:00Z</dcterms:modified>
</cp:coreProperties>
</file>